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topLinePunct w:val="0"/>
        <w:autoSpaceDE/>
        <w:autoSpaceDN/>
        <w:bidi w:val="0"/>
        <w:adjustRightInd/>
        <w:snapToGrid/>
        <w:spacing w:before="0" w:beforeLines="0" w:after="0" w:afterLines="0" w:line="560" w:lineRule="exact"/>
        <w:ind w:left="0" w:leftChars="0" w:right="0" w:rightChars="0"/>
        <w:jc w:val="right"/>
        <w:textAlignment w:val="auto"/>
        <w:rPr>
          <w:rFonts w:hint="eastAsia" w:ascii="仿宋_GB2312" w:hAnsi="仿宋_GB2312" w:eastAsia="仿宋_GB2312"/>
          <w:color w:val="auto"/>
          <w:sz w:val="32"/>
          <w:highlight w:val="none"/>
          <w:lang w:val="en-US" w:eastAsia="zh-CN"/>
        </w:rPr>
      </w:pPr>
    </w:p>
    <w:p>
      <w:pPr>
        <w:keepNext w:val="0"/>
        <w:keepLines w:val="0"/>
        <w:pageBreakBefore w:val="0"/>
        <w:widowControl w:val="0"/>
        <w:kinsoku/>
        <w:overflowPunct/>
        <w:topLinePunct w:val="0"/>
        <w:autoSpaceDE/>
        <w:autoSpaceDN/>
        <w:bidi w:val="0"/>
        <w:adjustRightInd/>
        <w:snapToGrid/>
        <w:spacing w:before="0" w:beforeLines="0" w:after="0" w:afterLines="0" w:line="560" w:lineRule="exact"/>
        <w:ind w:left="0" w:leftChars="0" w:right="0" w:rightChars="0"/>
        <w:jc w:val="right"/>
        <w:textAlignment w:val="auto"/>
        <w:rPr>
          <w:rFonts w:hint="eastAsia" w:ascii="仿宋_GB2312" w:hAnsi="仿宋_GB2312" w:eastAsia="仿宋_GB2312"/>
          <w:color w:val="auto"/>
          <w:sz w:val="32"/>
          <w:highlight w:val="none"/>
          <w:lang w:val="en-US" w:eastAsia="zh-CN"/>
        </w:rPr>
      </w:pPr>
    </w:p>
    <w:p>
      <w:pPr>
        <w:keepNext w:val="0"/>
        <w:keepLines w:val="0"/>
        <w:pageBreakBefore w:val="0"/>
        <w:widowControl w:val="0"/>
        <w:kinsoku/>
        <w:overflowPunct/>
        <w:topLinePunct w:val="0"/>
        <w:autoSpaceDE/>
        <w:autoSpaceDN/>
        <w:bidi w:val="0"/>
        <w:adjustRightInd/>
        <w:snapToGrid/>
        <w:spacing w:before="0" w:beforeLines="0" w:after="0" w:afterLines="0" w:line="560" w:lineRule="exact"/>
        <w:ind w:left="0" w:leftChars="0" w:right="0" w:rightChars="0"/>
        <w:jc w:val="right"/>
        <w:textAlignment w:val="auto"/>
        <w:rPr>
          <w:rFonts w:hint="eastAsia" w:ascii="仿宋_GB2312" w:hAnsi="仿宋_GB2312" w:eastAsia="仿宋_GB2312"/>
          <w:color w:val="auto"/>
          <w:sz w:val="32"/>
          <w:highlight w:val="none"/>
          <w:lang w:val="en-US" w:eastAsia="zh-CN"/>
        </w:rPr>
      </w:pPr>
    </w:p>
    <w:p>
      <w:pPr>
        <w:keepNext w:val="0"/>
        <w:keepLines w:val="0"/>
        <w:pageBreakBefore w:val="0"/>
        <w:widowControl w:val="0"/>
        <w:kinsoku/>
        <w:overflowPunct/>
        <w:topLinePunct w:val="0"/>
        <w:autoSpaceDE/>
        <w:autoSpaceDN/>
        <w:bidi w:val="0"/>
        <w:adjustRightInd/>
        <w:snapToGrid/>
        <w:spacing w:before="0" w:beforeLines="0" w:after="0" w:afterLines="0" w:line="560" w:lineRule="exact"/>
        <w:ind w:left="0" w:leftChars="0" w:right="0" w:rightChars="0"/>
        <w:jc w:val="right"/>
        <w:textAlignment w:val="auto"/>
        <w:rPr>
          <w:rFonts w:hint="eastAsia" w:ascii="仿宋_GB2312" w:hAnsi="仿宋_GB2312" w:eastAsia="仿宋_GB2312"/>
          <w:color w:val="auto"/>
          <w:sz w:val="32"/>
          <w:highlight w:val="none"/>
          <w:lang w:val="en-US" w:eastAsia="zh-CN"/>
        </w:rPr>
      </w:pPr>
    </w:p>
    <w:p>
      <w:pPr>
        <w:keepNext w:val="0"/>
        <w:keepLines w:val="0"/>
        <w:pageBreakBefore w:val="0"/>
        <w:widowControl w:val="0"/>
        <w:kinsoku/>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rPr>
          <w:rFonts w:hint="eastAsia" w:ascii="方正小标宋简体" w:hAnsi="方正小标宋简体" w:eastAsia="方正小标宋简体" w:cs="方正小标宋简体"/>
          <w:color w:val="auto"/>
          <w:kern w:val="0"/>
          <w:sz w:val="44"/>
          <w:szCs w:val="32"/>
          <w:highlight w:val="none"/>
          <w:lang w:val="en-US" w:eastAsia="zh-CN"/>
        </w:rPr>
      </w:pPr>
      <w:r>
        <w:rPr>
          <w:rFonts w:hint="eastAsia" w:ascii="方正小标宋简体" w:hAnsi="方正小标宋简体" w:eastAsia="方正小标宋简体" w:cs="方正小标宋简体"/>
          <w:color w:val="auto"/>
          <w:kern w:val="0"/>
          <w:sz w:val="44"/>
          <w:szCs w:val="32"/>
          <w:highlight w:val="none"/>
          <w:lang w:val="en-US" w:eastAsia="zh-CN"/>
        </w:rPr>
        <w:t>广东省住房和城乡建设厅关于做好2022年度建筑工程技术人才职称评价工作的通知</w:t>
      </w:r>
    </w:p>
    <w:p>
      <w:pPr>
        <w:keepNext w:val="0"/>
        <w:keepLines w:val="0"/>
        <w:pageBreakBefore w:val="0"/>
        <w:widowControl w:val="0"/>
        <w:kinsoku/>
        <w:overflowPunct/>
        <w:topLinePunct w:val="0"/>
        <w:autoSpaceDE/>
        <w:autoSpaceDN/>
        <w:bidi w:val="0"/>
        <w:adjustRightInd/>
        <w:snapToGrid/>
        <w:spacing w:before="0" w:beforeLines="0" w:after="0" w:afterLines="0" w:line="560" w:lineRule="exact"/>
        <w:ind w:left="0" w:leftChars="0" w:right="0" w:rightChars="0" w:firstLine="0" w:firstLineChars="0"/>
        <w:jc w:val="center"/>
        <w:textAlignment w:val="auto"/>
        <w:rPr>
          <w:rFonts w:hint="eastAsia" w:ascii="小标宋" w:hAnsi="小标宋" w:eastAsia="小标宋" w:cs="Courier New"/>
          <w:color w:val="auto"/>
          <w:kern w:val="0"/>
          <w:sz w:val="44"/>
          <w:szCs w:val="32"/>
          <w:highlight w:val="none"/>
          <w:lang w:val="en-US" w:eastAsia="zh-CN"/>
        </w:rPr>
      </w:pPr>
    </w:p>
    <w:p>
      <w:pPr>
        <w:keepNext w:val="0"/>
        <w:keepLines w:val="0"/>
        <w:pageBreakBefore w:val="0"/>
        <w:widowControl w:val="0"/>
        <w:kinsoku/>
        <w:wordWrap/>
        <w:overflowPunct w:val="0"/>
        <w:topLinePunct w:val="0"/>
        <w:autoSpaceDE/>
        <w:autoSpaceDN w:val="0"/>
        <w:bidi w:val="0"/>
        <w:adjustRightInd/>
        <w:snapToGrid/>
        <w:spacing w:before="0" w:beforeLines="0" w:after="0" w:afterLines="0" w:line="600" w:lineRule="exact"/>
        <w:ind w:left="0" w:leftChars="0" w:right="0" w:rightChars="0" w:firstLine="0" w:firstLineChars="0"/>
        <w:jc w:val="both"/>
        <w:textAlignment w:val="auto"/>
        <w:outlineLvl w:val="9"/>
        <w:rPr>
          <w:rFonts w:hint="eastAsia" w:ascii="仿宋" w:hAnsi="仿宋" w:eastAsia="仿宋" w:cs="Times New Roman"/>
          <w:i w:val="0"/>
          <w:iCs w:val="0"/>
          <w:color w:val="auto"/>
          <w:kern w:val="0"/>
          <w:sz w:val="32"/>
          <w:szCs w:val="24"/>
          <w:highlight w:val="none"/>
          <w:u w:val="none" w:color="auto"/>
          <w:lang w:bidi="ar-SA"/>
        </w:rPr>
      </w:pPr>
      <w:r>
        <w:rPr>
          <w:rFonts w:hint="default" w:ascii="仿宋_GB2312" w:hAnsi="仿宋_GB2312" w:eastAsia="仿宋_GB2312" w:cs="仿宋_GB2312"/>
          <w:color w:val="auto"/>
          <w:kern w:val="0"/>
          <w:sz w:val="32"/>
          <w:szCs w:val="32"/>
          <w:highlight w:val="none"/>
          <w:u w:val="none" w:color="auto"/>
          <w:lang w:eastAsia="zh-CN" w:bidi="ar-SA"/>
        </w:rPr>
        <w:t>各地级</w:t>
      </w:r>
      <w:r>
        <w:rPr>
          <w:rFonts w:hint="eastAsia" w:ascii="仿宋_GB2312" w:hAnsi="仿宋_GB2312" w:eastAsia="仿宋_GB2312" w:cs="仿宋_GB2312"/>
          <w:color w:val="auto"/>
          <w:kern w:val="0"/>
          <w:sz w:val="32"/>
          <w:szCs w:val="32"/>
          <w:highlight w:val="none"/>
          <w:u w:val="none" w:color="auto"/>
          <w:lang w:eastAsia="zh-CN" w:bidi="ar-SA"/>
        </w:rPr>
        <w:t>以上</w:t>
      </w:r>
      <w:r>
        <w:rPr>
          <w:rFonts w:hint="default" w:ascii="仿宋_GB2312" w:hAnsi="仿宋_GB2312" w:eastAsia="仿宋_GB2312" w:cs="仿宋_GB2312"/>
          <w:color w:val="auto"/>
          <w:kern w:val="0"/>
          <w:sz w:val="32"/>
          <w:szCs w:val="32"/>
          <w:highlight w:val="none"/>
          <w:u w:val="none" w:color="auto"/>
          <w:lang w:eastAsia="zh-CN" w:bidi="ar-SA"/>
        </w:rPr>
        <w:t>市住房城乡建设、</w:t>
      </w:r>
      <w:r>
        <w:rPr>
          <w:rFonts w:hint="eastAsia" w:ascii="仿宋_GB2312" w:hAnsi="仿宋_GB2312" w:eastAsia="仿宋_GB2312" w:cs="仿宋_GB2312"/>
          <w:color w:val="auto"/>
          <w:kern w:val="0"/>
          <w:sz w:val="32"/>
          <w:szCs w:val="32"/>
          <w:highlight w:val="none"/>
          <w:u w:val="none" w:color="auto"/>
          <w:lang w:eastAsia="zh-CN" w:bidi="ar-SA"/>
        </w:rPr>
        <w:t>自然资源</w:t>
      </w:r>
      <w:r>
        <w:rPr>
          <w:rFonts w:hint="default" w:ascii="仿宋_GB2312" w:hAnsi="仿宋_GB2312" w:eastAsia="仿宋_GB2312" w:cs="仿宋_GB2312"/>
          <w:color w:val="auto"/>
          <w:kern w:val="0"/>
          <w:sz w:val="32"/>
          <w:szCs w:val="32"/>
          <w:highlight w:val="none"/>
          <w:u w:val="none" w:color="auto"/>
          <w:lang w:eastAsia="zh-CN" w:bidi="ar-SA"/>
        </w:rPr>
        <w:t>、城管、市政、园林、环卫主管部门，住房公积金管理中心，省</w:t>
      </w:r>
      <w:r>
        <w:rPr>
          <w:rFonts w:hint="eastAsia" w:ascii="仿宋_GB2312" w:hAnsi="仿宋_GB2312" w:eastAsia="仿宋_GB2312" w:cs="仿宋_GB2312"/>
          <w:color w:val="auto"/>
          <w:kern w:val="0"/>
          <w:sz w:val="32"/>
          <w:szCs w:val="32"/>
          <w:highlight w:val="none"/>
          <w:u w:val="none" w:color="auto"/>
          <w:lang w:eastAsia="zh-CN" w:bidi="ar-SA"/>
        </w:rPr>
        <w:t>各</w:t>
      </w:r>
      <w:r>
        <w:rPr>
          <w:rFonts w:hint="default" w:ascii="仿宋_GB2312" w:hAnsi="仿宋_GB2312" w:eastAsia="仿宋_GB2312" w:cs="仿宋_GB2312"/>
          <w:color w:val="auto"/>
          <w:kern w:val="0"/>
          <w:sz w:val="32"/>
          <w:szCs w:val="32"/>
          <w:highlight w:val="none"/>
          <w:u w:val="none" w:color="auto"/>
          <w:lang w:eastAsia="zh-CN" w:bidi="ar-SA"/>
        </w:rPr>
        <w:t>有关单位，厅直属各单位：</w:t>
      </w:r>
    </w:p>
    <w:p>
      <w:pPr>
        <w:keepNext w:val="0"/>
        <w:keepLines w:val="0"/>
        <w:pageBreakBefore w:val="0"/>
        <w:widowControl w:val="0"/>
        <w:pBdr>
          <w:top w:val="none" w:color="auto" w:sz="0" w:space="0"/>
          <w:left w:val="none" w:color="auto" w:sz="0" w:space="0"/>
          <w:bottom w:val="none" w:color="FF0000" w:sz="0" w:space="1"/>
          <w:right w:val="none" w:color="auto" w:sz="0" w:space="0"/>
          <w:between w:val="none" w:color="auto" w:sz="0" w:space="0"/>
        </w:pBdr>
        <w:tabs>
          <w:tab w:val="left" w:pos="225"/>
          <w:tab w:val="center" w:pos="4394"/>
        </w:tabs>
        <w:kinsoku/>
        <w:wordWrap/>
        <w:overflowPunct w:val="0"/>
        <w:topLinePunct w:val="0"/>
        <w:autoSpaceDE/>
        <w:autoSpaceDN/>
        <w:bidi w:val="0"/>
        <w:adjustRightInd/>
        <w:snapToGrid/>
        <w:spacing w:beforeLines="0" w:afterLines="0" w:line="600" w:lineRule="exact"/>
        <w:ind w:firstLine="640" w:firstLineChars="200"/>
        <w:jc w:val="both"/>
        <w:textAlignment w:val="auto"/>
        <w:rPr>
          <w:rFonts w:hint="eastAsia" w:ascii="仿宋_GB2312" w:hAnsi="仿宋_GB2312" w:eastAsia="仿宋_GB2312" w:cs="Times New Roman"/>
          <w:color w:val="auto"/>
          <w:kern w:val="0"/>
          <w:sz w:val="32"/>
          <w:szCs w:val="24"/>
          <w:highlight w:val="none"/>
          <w:u w:val="none" w:color="auto"/>
          <w:lang w:eastAsia="zh-CN" w:bidi="ar-SA"/>
        </w:rPr>
      </w:pPr>
      <w:r>
        <w:rPr>
          <w:rFonts w:hint="eastAsia" w:ascii="仿宋_GB2312" w:hAnsi="仿宋_GB2312" w:eastAsia="仿宋_GB2312" w:cs="Times New Roman"/>
          <w:color w:val="auto"/>
          <w:kern w:val="0"/>
          <w:sz w:val="32"/>
          <w:szCs w:val="24"/>
          <w:highlight w:val="none"/>
          <w:u w:val="none" w:color="auto"/>
          <w:lang w:bidi="ar-SA"/>
        </w:rPr>
        <w:t>根据</w:t>
      </w:r>
      <w:r>
        <w:rPr>
          <w:rFonts w:hint="eastAsia" w:ascii="仿宋_GB2312" w:hAnsi="仿宋_GB2312" w:cs="Times New Roman"/>
          <w:color w:val="auto"/>
          <w:kern w:val="0"/>
          <w:sz w:val="32"/>
          <w:szCs w:val="24"/>
          <w:highlight w:val="none"/>
          <w:u w:val="none" w:color="auto"/>
          <w:lang w:val="en-US" w:eastAsia="zh-CN" w:bidi="ar-SA"/>
        </w:rPr>
        <w:t>广东省人力资源和社会保障厅</w:t>
      </w:r>
      <w:r>
        <w:rPr>
          <w:rFonts w:hint="eastAsia" w:ascii="仿宋_GB2312" w:hAnsi="仿宋_GB2312" w:eastAsia="仿宋_GB2312" w:cs="仿宋_GB2312"/>
          <w:color w:val="auto"/>
          <w:kern w:val="2"/>
          <w:sz w:val="32"/>
          <w:szCs w:val="32"/>
          <w:highlight w:val="none"/>
          <w:lang w:val="en-US" w:eastAsia="zh-CN" w:bidi="ar-SA"/>
        </w:rPr>
        <w:t>《关于做好2022年度职称评审工作的通知》（</w:t>
      </w:r>
      <w:r>
        <w:rPr>
          <w:rFonts w:hint="eastAsia" w:ascii="仿宋_GB2312" w:hAnsi="仿宋_GB2312" w:eastAsia="仿宋_GB2312" w:cs="Times New Roman"/>
          <w:color w:val="auto"/>
          <w:kern w:val="0"/>
          <w:sz w:val="32"/>
          <w:szCs w:val="24"/>
          <w:highlight w:val="none"/>
          <w:u w:val="none" w:color="auto"/>
          <w:lang w:val="en-US" w:eastAsia="zh-CN" w:bidi="ar-SA"/>
        </w:rPr>
        <w:t>粤人社发〔2022〕30号）精神，结合住房城乡建设行业实际，现就2022年度我省</w:t>
      </w:r>
      <w:r>
        <w:rPr>
          <w:rFonts w:hint="eastAsia" w:ascii="仿宋_GB2312" w:hAnsi="仿宋_GB2312" w:eastAsia="仿宋_GB2312" w:cs="Times New Roman"/>
          <w:color w:val="auto"/>
          <w:kern w:val="0"/>
          <w:sz w:val="32"/>
          <w:szCs w:val="24"/>
          <w:highlight w:val="none"/>
          <w:u w:val="none" w:color="auto"/>
          <w:lang w:bidi="ar-SA"/>
        </w:rPr>
        <w:t>建筑</w:t>
      </w:r>
      <w:r>
        <w:rPr>
          <w:rFonts w:hint="eastAsia" w:ascii="仿宋_GB2312" w:hAnsi="仿宋_GB2312" w:eastAsia="仿宋_GB2312" w:cs="Times New Roman"/>
          <w:color w:val="auto"/>
          <w:kern w:val="0"/>
          <w:sz w:val="32"/>
          <w:szCs w:val="24"/>
          <w:highlight w:val="none"/>
          <w:u w:val="none" w:color="auto"/>
          <w:lang w:eastAsia="zh-CN" w:bidi="ar-SA"/>
        </w:rPr>
        <w:t>工程技术人才职称评价</w:t>
      </w:r>
      <w:r>
        <w:rPr>
          <w:rFonts w:hint="eastAsia" w:ascii="仿宋_GB2312" w:hAnsi="仿宋_GB2312" w:eastAsia="仿宋_GB2312" w:cs="Times New Roman"/>
          <w:color w:val="auto"/>
          <w:kern w:val="0"/>
          <w:sz w:val="32"/>
          <w:szCs w:val="24"/>
          <w:highlight w:val="none"/>
          <w:u w:val="none" w:color="auto"/>
          <w:lang w:bidi="ar-SA"/>
        </w:rPr>
        <w:t>工作有关事项通知如下</w:t>
      </w:r>
      <w:r>
        <w:rPr>
          <w:rFonts w:hint="eastAsia" w:ascii="仿宋_GB2312" w:hAnsi="仿宋_GB2312" w:eastAsia="仿宋_GB2312" w:cs="Times New Roman"/>
          <w:color w:val="auto"/>
          <w:kern w:val="0"/>
          <w:sz w:val="32"/>
          <w:szCs w:val="24"/>
          <w:highlight w:val="none"/>
          <w:u w:val="none" w:color="auto"/>
          <w:lang w:eastAsia="zh-CN" w:bidi="ar-SA"/>
        </w:rPr>
        <w:t>。</w:t>
      </w:r>
    </w:p>
    <w:p>
      <w:pPr>
        <w:overflowPunct w:val="0"/>
        <w:spacing w:beforeLines="0" w:afterLines="0" w:line="600" w:lineRule="exact"/>
        <w:ind w:firstLine="640" w:firstLineChars="200"/>
        <w:rPr>
          <w:rFonts w:ascii="黑体" w:hAnsi="黑体" w:eastAsia="黑体"/>
          <w:color w:val="auto"/>
          <w:sz w:val="32"/>
          <w:szCs w:val="32"/>
          <w:highlight w:val="none"/>
        </w:rPr>
      </w:pPr>
      <w:r>
        <w:rPr>
          <w:rFonts w:hint="eastAsia" w:ascii="黑体" w:hAnsi="黑体" w:eastAsia="黑体"/>
          <w:color w:val="auto"/>
          <w:sz w:val="32"/>
          <w:szCs w:val="32"/>
          <w:highlight w:val="none"/>
        </w:rPr>
        <w:t>一、主要文件依据</w:t>
      </w:r>
    </w:p>
    <w:p>
      <w:pPr>
        <w:pStyle w:val="2"/>
        <w:keepNext w:val="0"/>
        <w:keepLines w:val="0"/>
        <w:pageBreakBefore w:val="0"/>
        <w:widowControl w:val="0"/>
        <w:numPr>
          <w:ilvl w:val="0"/>
          <w:numId w:val="0"/>
        </w:numPr>
        <w:kinsoku/>
        <w:wordWrap/>
        <w:overflowPunct w:val="0"/>
        <w:topLinePunct w:val="0"/>
        <w:autoSpaceDE/>
        <w:autoSpaceDN/>
        <w:bidi w:val="0"/>
        <w:adjustRightInd/>
        <w:snapToGrid/>
        <w:spacing w:beforeLines="0" w:afterLines="0" w:line="600" w:lineRule="exact"/>
        <w:ind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kern w:val="2"/>
          <w:sz w:val="32"/>
          <w:szCs w:val="32"/>
          <w:highlight w:val="none"/>
          <w:lang w:val="en-US" w:eastAsia="zh-CN" w:bidi="ar-SA"/>
        </w:rPr>
        <w:t>（一）《</w:t>
      </w:r>
      <w:r>
        <w:rPr>
          <w:rFonts w:hint="eastAsia" w:ascii="仿宋_GB2312" w:hAnsi="仿宋_GB2312" w:cs="仿宋_GB2312"/>
          <w:color w:val="auto"/>
          <w:kern w:val="0"/>
          <w:sz w:val="32"/>
          <w:szCs w:val="24"/>
          <w:highlight w:val="none"/>
          <w:u w:val="none" w:color="auto"/>
          <w:lang w:val="en-US" w:eastAsia="zh-CN" w:bidi="ar-SA"/>
        </w:rPr>
        <w:t>广东省人力资源和社会保障厅</w:t>
      </w:r>
      <w:r>
        <w:rPr>
          <w:rFonts w:hint="eastAsia" w:ascii="仿宋_GB2312" w:hAnsi="仿宋_GB2312" w:eastAsia="仿宋_GB2312" w:cs="仿宋_GB2312"/>
          <w:color w:val="auto"/>
          <w:kern w:val="2"/>
          <w:sz w:val="32"/>
          <w:szCs w:val="32"/>
          <w:highlight w:val="none"/>
          <w:lang w:val="en-US" w:eastAsia="zh-CN" w:bidi="ar-SA"/>
        </w:rPr>
        <w:t>关于做好2022年度职称评审工作的通知》（</w:t>
      </w:r>
      <w:r>
        <w:rPr>
          <w:rFonts w:hint="eastAsia" w:ascii="仿宋_GB2312" w:hAnsi="仿宋_GB2312" w:eastAsia="仿宋_GB2312" w:cs="仿宋_GB2312"/>
          <w:color w:val="auto"/>
          <w:kern w:val="0"/>
          <w:sz w:val="32"/>
          <w:szCs w:val="24"/>
          <w:highlight w:val="none"/>
          <w:u w:val="none" w:color="auto"/>
          <w:lang w:val="en-US" w:eastAsia="zh-CN" w:bidi="ar-SA"/>
        </w:rPr>
        <w:t>粤人社发〔2022〕30号，以下简称《</w:t>
      </w:r>
      <w:r>
        <w:rPr>
          <w:rFonts w:hint="eastAsia" w:ascii="仿宋_GB2312" w:hAnsi="仿宋_GB2312" w:eastAsia="仿宋_GB2312" w:cs="仿宋_GB2312"/>
          <w:color w:val="auto"/>
          <w:kern w:val="2"/>
          <w:sz w:val="32"/>
          <w:szCs w:val="32"/>
          <w:highlight w:val="none"/>
          <w:lang w:val="en-US" w:eastAsia="zh-CN" w:bidi="ar-SA"/>
        </w:rPr>
        <w:t>2022年</w:t>
      </w:r>
      <w:r>
        <w:rPr>
          <w:rFonts w:hint="eastAsia" w:ascii="仿宋_GB2312" w:hAnsi="仿宋_GB2312" w:eastAsia="仿宋_GB2312" w:cs="仿宋_GB2312"/>
          <w:color w:val="auto"/>
          <w:kern w:val="0"/>
          <w:sz w:val="32"/>
          <w:szCs w:val="24"/>
          <w:highlight w:val="none"/>
          <w:u w:val="none" w:color="auto"/>
          <w:lang w:val="en-US" w:eastAsia="zh-CN" w:bidi="ar-SA"/>
        </w:rPr>
        <w:t>度职称评审通知》）</w:t>
      </w:r>
      <w:r>
        <w:rPr>
          <w:rFonts w:hint="eastAsia" w:ascii="仿宋_GB2312" w:hAnsi="仿宋_GB2312" w:cs="仿宋_GB2312"/>
          <w:color w:val="auto"/>
          <w:kern w:val="0"/>
          <w:sz w:val="32"/>
          <w:szCs w:val="24"/>
          <w:highlight w:val="none"/>
          <w:u w:val="none" w:color="auto"/>
          <w:lang w:val="en-US" w:eastAsia="zh-CN" w:bidi="ar-SA"/>
        </w:rPr>
        <w:t>。</w:t>
      </w:r>
    </w:p>
    <w:p>
      <w:pPr>
        <w:keepNext w:val="0"/>
        <w:keepLines w:val="0"/>
        <w:pageBreakBefore w:val="0"/>
        <w:widowControl w:val="0"/>
        <w:kinsoku/>
        <w:wordWrap/>
        <w:overflowPunct w:val="0"/>
        <w:topLinePunct w:val="0"/>
        <w:autoSpaceDE/>
        <w:autoSpaceDN/>
        <w:bidi w:val="0"/>
        <w:adjustRightInd/>
        <w:snapToGrid/>
        <w:spacing w:beforeLines="0" w:afterLines="0" w:line="600" w:lineRule="exact"/>
        <w:ind w:firstLine="640" w:firstLineChars="200"/>
        <w:jc w:val="both"/>
        <w:textAlignment w:val="auto"/>
        <w:rPr>
          <w:rFonts w:hint="eastAsia" w:ascii="仿宋_GB2312" w:hAnsi="仿宋_GB2312"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rPr>
        <w:t>（二）</w:t>
      </w:r>
      <w:r>
        <w:rPr>
          <w:rFonts w:hint="eastAsia" w:ascii="仿宋_GB2312" w:hAnsi="仿宋_GB2312" w:eastAsia="仿宋_GB2312" w:cs="仿宋_GB2312"/>
          <w:color w:val="auto"/>
          <w:kern w:val="2"/>
          <w:sz w:val="32"/>
          <w:szCs w:val="32"/>
          <w:highlight w:val="none"/>
          <w:u w:val="none" w:color="auto"/>
          <w:lang w:val="en-US" w:eastAsia="zh-CN" w:bidi="ar-SA"/>
        </w:rPr>
        <w:t>《广东省建筑工程技术人才职称评价改革实施方案》（粤人社规</w:t>
      </w:r>
      <w:r>
        <w:rPr>
          <w:rFonts w:hint="eastAsia" w:ascii="仿宋_GB2312" w:hAnsi="仿宋_GB2312" w:eastAsia="仿宋_GB2312" w:cs="仿宋_GB2312"/>
          <w:color w:val="auto"/>
          <w:kern w:val="2"/>
          <w:sz w:val="32"/>
          <w:szCs w:val="32"/>
          <w:highlight w:val="none"/>
          <w:u w:val="none" w:color="auto"/>
          <w:lang w:bidi="ar-SA"/>
        </w:rPr>
        <w:t>〔201</w:t>
      </w:r>
      <w:r>
        <w:rPr>
          <w:rFonts w:hint="eastAsia" w:ascii="仿宋_GB2312" w:hAnsi="仿宋_GB2312" w:eastAsia="仿宋_GB2312" w:cs="仿宋_GB2312"/>
          <w:color w:val="auto"/>
          <w:kern w:val="2"/>
          <w:sz w:val="32"/>
          <w:szCs w:val="32"/>
          <w:highlight w:val="none"/>
          <w:u w:val="none" w:color="auto"/>
          <w:lang w:val="en-US" w:eastAsia="zh-CN" w:bidi="ar-SA"/>
        </w:rPr>
        <w:t>9</w:t>
      </w:r>
      <w:r>
        <w:rPr>
          <w:rFonts w:hint="eastAsia" w:ascii="仿宋_GB2312" w:hAnsi="仿宋_GB2312" w:eastAsia="仿宋_GB2312" w:cs="仿宋_GB2312"/>
          <w:color w:val="auto"/>
          <w:kern w:val="2"/>
          <w:sz w:val="32"/>
          <w:szCs w:val="32"/>
          <w:highlight w:val="none"/>
          <w:u w:val="none" w:color="auto"/>
          <w:lang w:bidi="ar-SA"/>
        </w:rPr>
        <w:t>〕</w:t>
      </w:r>
      <w:r>
        <w:rPr>
          <w:rFonts w:hint="eastAsia" w:ascii="仿宋_GB2312" w:hAnsi="仿宋_GB2312" w:eastAsia="仿宋_GB2312" w:cs="仿宋_GB2312"/>
          <w:color w:val="auto"/>
          <w:kern w:val="2"/>
          <w:sz w:val="32"/>
          <w:szCs w:val="32"/>
          <w:highlight w:val="none"/>
          <w:u w:val="none" w:color="auto"/>
          <w:lang w:val="en-US" w:eastAsia="zh-CN" w:bidi="ar-SA"/>
        </w:rPr>
        <w:t>33</w:t>
      </w:r>
      <w:r>
        <w:rPr>
          <w:rFonts w:hint="eastAsia" w:ascii="仿宋_GB2312" w:hAnsi="仿宋_GB2312" w:eastAsia="仿宋_GB2312" w:cs="仿宋_GB2312"/>
          <w:color w:val="auto"/>
          <w:kern w:val="2"/>
          <w:sz w:val="32"/>
          <w:szCs w:val="32"/>
          <w:highlight w:val="none"/>
          <w:u w:val="none" w:color="auto"/>
          <w:lang w:bidi="ar-SA"/>
        </w:rPr>
        <w:t>号</w:t>
      </w:r>
      <w:r>
        <w:rPr>
          <w:rFonts w:hint="eastAsia" w:ascii="仿宋_GB2312" w:hAnsi="仿宋_GB2312" w:eastAsia="仿宋_GB2312" w:cs="仿宋_GB2312"/>
          <w:color w:val="auto"/>
          <w:kern w:val="2"/>
          <w:sz w:val="32"/>
          <w:szCs w:val="32"/>
          <w:highlight w:val="none"/>
          <w:u w:val="none" w:color="auto"/>
          <w:lang w:val="en-US" w:eastAsia="zh-CN" w:bidi="ar-SA"/>
        </w:rPr>
        <w:t>，</w:t>
      </w:r>
      <w:r>
        <w:rPr>
          <w:rFonts w:hint="eastAsia" w:ascii="仿宋_GB2312" w:hAnsi="仿宋_GB2312" w:eastAsia="仿宋_GB2312" w:cs="仿宋_GB2312"/>
          <w:color w:val="auto"/>
          <w:sz w:val="32"/>
          <w:szCs w:val="32"/>
          <w:highlight w:val="none"/>
        </w:rPr>
        <w:t>以下简称《</w:t>
      </w:r>
      <w:r>
        <w:rPr>
          <w:rFonts w:hint="eastAsia" w:ascii="仿宋_GB2312" w:hAnsi="仿宋_GB2312" w:eastAsia="仿宋_GB2312" w:cs="仿宋_GB2312"/>
          <w:color w:val="auto"/>
          <w:sz w:val="32"/>
          <w:szCs w:val="32"/>
          <w:highlight w:val="none"/>
          <w:lang w:val="en-US" w:eastAsia="zh-CN"/>
        </w:rPr>
        <w:t>改革实施方案</w:t>
      </w:r>
      <w:r>
        <w:rPr>
          <w:rFonts w:hint="eastAsia" w:ascii="仿宋_GB2312" w:hAnsi="仿宋_GB2312" w:eastAsia="仿宋_GB2312" w:cs="仿宋_GB2312"/>
          <w:color w:val="auto"/>
          <w:sz w:val="32"/>
          <w:szCs w:val="32"/>
          <w:highlight w:val="none"/>
        </w:rPr>
        <w:t>》）</w:t>
      </w:r>
      <w:r>
        <w:rPr>
          <w:rFonts w:hint="eastAsia" w:ascii="仿宋_GB2312" w:hAnsi="仿宋_GB2312" w:cs="仿宋_GB2312"/>
          <w:color w:val="auto"/>
          <w:sz w:val="32"/>
          <w:szCs w:val="32"/>
          <w:highlight w:val="none"/>
          <w:lang w:eastAsia="zh-CN"/>
        </w:rPr>
        <w:t>。</w:t>
      </w:r>
    </w:p>
    <w:p>
      <w:pPr>
        <w:keepNext w:val="0"/>
        <w:keepLines w:val="0"/>
        <w:pageBreakBefore w:val="0"/>
        <w:widowControl w:val="0"/>
        <w:kinsoku/>
        <w:wordWrap/>
        <w:overflowPunct w:val="0"/>
        <w:topLinePunct w:val="0"/>
        <w:autoSpaceDE/>
        <w:autoSpaceDN/>
        <w:bidi w:val="0"/>
        <w:adjustRightInd/>
        <w:snapToGrid/>
        <w:spacing w:beforeLines="0" w:afterLines="0" w:line="600" w:lineRule="exact"/>
        <w:ind w:firstLine="640" w:firstLineChars="200"/>
        <w:jc w:val="both"/>
        <w:textAlignment w:val="auto"/>
        <w:rPr>
          <w:rFonts w:hint="eastAsia" w:ascii="仿宋_GB2312" w:hAnsi="仿宋_GB2312" w:eastAsia="仿宋_GB2312" w:cs="仿宋_GB2312"/>
          <w:color w:val="auto"/>
          <w:kern w:val="2"/>
          <w:sz w:val="32"/>
          <w:szCs w:val="32"/>
          <w:highlight w:val="none"/>
          <w:u w:val="none" w:color="auto"/>
          <w:lang w:val="en-US" w:eastAsia="zh-CN" w:bidi="ar-SA"/>
        </w:rPr>
      </w:pP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eastAsia="zh-CN"/>
        </w:rPr>
        <w:t>三</w:t>
      </w:r>
      <w:r>
        <w:rPr>
          <w:rFonts w:hint="eastAsia" w:ascii="仿宋_GB2312" w:hAnsi="仿宋_GB2312" w:eastAsia="仿宋_GB2312" w:cs="仿宋_GB2312"/>
          <w:color w:val="auto"/>
          <w:sz w:val="32"/>
          <w:szCs w:val="32"/>
          <w:highlight w:val="none"/>
        </w:rPr>
        <w:t>）《广东省人力资源和社会保障厅关于印发广东省职称评审管理服务实施办法及配套规定的通知》（粤</w:t>
      </w:r>
      <w:r>
        <w:rPr>
          <w:rFonts w:hint="eastAsia" w:ascii="仿宋_GB2312" w:hAnsi="仿宋_GB2312" w:eastAsia="仿宋_GB2312" w:cs="仿宋_GB2312"/>
          <w:color w:val="auto"/>
          <w:kern w:val="2"/>
          <w:sz w:val="32"/>
          <w:szCs w:val="32"/>
          <w:highlight w:val="none"/>
          <w:u w:val="none" w:color="auto"/>
          <w:lang w:val="en-US" w:eastAsia="zh-CN" w:bidi="ar-SA"/>
        </w:rPr>
        <w:t>人社规〔2020〕33号，以下简称《配套规定》）</w:t>
      </w:r>
      <w:r>
        <w:rPr>
          <w:rFonts w:hint="eastAsia" w:ascii="仿宋_GB2312" w:hAnsi="仿宋_GB2312" w:cs="仿宋_GB2312"/>
          <w:color w:val="auto"/>
          <w:kern w:val="2"/>
          <w:sz w:val="32"/>
          <w:szCs w:val="32"/>
          <w:highlight w:val="none"/>
          <w:u w:val="none" w:color="auto"/>
          <w:lang w:val="en-US" w:eastAsia="zh-CN" w:bidi="ar-SA"/>
        </w:rPr>
        <w:t>。</w:t>
      </w:r>
    </w:p>
    <w:p>
      <w:pPr>
        <w:pStyle w:val="2"/>
        <w:keepNext w:val="0"/>
        <w:keepLines w:val="0"/>
        <w:pageBreakBefore w:val="0"/>
        <w:widowControl w:val="0"/>
        <w:numPr>
          <w:ilvl w:val="0"/>
          <w:numId w:val="0"/>
        </w:numPr>
        <w:kinsoku/>
        <w:wordWrap/>
        <w:overflowPunct w:val="0"/>
        <w:topLinePunct w:val="0"/>
        <w:autoSpaceDE/>
        <w:autoSpaceDN/>
        <w:bidi w:val="0"/>
        <w:adjustRightInd/>
        <w:snapToGrid/>
        <w:spacing w:beforeLines="0" w:afterLines="0" w:line="600" w:lineRule="exact"/>
        <w:ind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w:t>
      </w:r>
      <w:r>
        <w:rPr>
          <w:rFonts w:hint="eastAsia" w:ascii="仿宋_GB2312"/>
          <w:color w:val="auto"/>
          <w:sz w:val="32"/>
          <w:szCs w:val="32"/>
          <w:highlight w:val="none"/>
          <w:lang w:eastAsia="zh-CN"/>
        </w:rPr>
        <w:t>四</w:t>
      </w:r>
      <w:r>
        <w:rPr>
          <w:rFonts w:hint="eastAsia" w:ascii="仿宋_GB2312" w:eastAsia="仿宋_GB2312"/>
          <w:color w:val="auto"/>
          <w:sz w:val="32"/>
          <w:szCs w:val="32"/>
          <w:highlight w:val="none"/>
        </w:rPr>
        <w:t>）《关于进一步做好初次职称考核认定和跨区域、跨单位专业技术人才职称重新评审、确认有关工作的通知》</w:t>
      </w:r>
      <w:r>
        <w:rPr>
          <w:rFonts w:hint="eastAsia" w:ascii="仿宋_GB2312"/>
          <w:color w:val="auto"/>
          <w:sz w:val="32"/>
          <w:szCs w:val="32"/>
          <w:highlight w:val="none"/>
          <w:lang w:eastAsia="zh-CN"/>
        </w:rPr>
        <w:t>。</w:t>
      </w:r>
    </w:p>
    <w:p>
      <w:pPr>
        <w:keepNext w:val="0"/>
        <w:keepLines w:val="0"/>
        <w:pageBreakBefore w:val="0"/>
        <w:widowControl w:val="0"/>
        <w:numPr>
          <w:ilvl w:val="0"/>
          <w:numId w:val="0"/>
        </w:numPr>
        <w:shd w:val="solid" w:color="FFFFFF" w:fill="auto"/>
        <w:kinsoku/>
        <w:wordWrap/>
        <w:overflowPunct w:val="0"/>
        <w:topLinePunct w:val="0"/>
        <w:autoSpaceDE/>
        <w:autoSpaceDN w:val="0"/>
        <w:bidi w:val="0"/>
        <w:adjustRightInd/>
        <w:snapToGrid/>
        <w:spacing w:before="0" w:beforeLines="0" w:after="0" w:afterLines="0" w:line="600" w:lineRule="exact"/>
        <w:ind w:leftChars="0" w:right="0" w:rightChars="0" w:firstLine="640" w:firstLineChars="200"/>
        <w:jc w:val="both"/>
        <w:textAlignment w:val="auto"/>
        <w:outlineLvl w:val="9"/>
        <w:rPr>
          <w:rFonts w:hint="eastAsia" w:ascii="黑体" w:hAnsi="黑体" w:eastAsia="黑体" w:cs="黑体"/>
          <w:b w:val="0"/>
          <w:color w:val="auto"/>
          <w:kern w:val="0"/>
          <w:sz w:val="32"/>
          <w:szCs w:val="32"/>
          <w:highlight w:val="none"/>
          <w:u w:val="none" w:color="auto"/>
          <w:lang w:bidi="ar-SA"/>
        </w:rPr>
      </w:pPr>
      <w:r>
        <w:rPr>
          <w:rFonts w:hint="eastAsia" w:ascii="黑体" w:hAnsi="黑体" w:eastAsia="黑体" w:cs="黑体"/>
          <w:b w:val="0"/>
          <w:bCs w:val="0"/>
          <w:color w:val="auto"/>
          <w:kern w:val="0"/>
          <w:sz w:val="32"/>
          <w:szCs w:val="24"/>
          <w:highlight w:val="none"/>
          <w:u w:val="none" w:color="auto"/>
          <w:lang w:val="en-US" w:eastAsia="zh-CN" w:bidi="ar-SA"/>
        </w:rPr>
        <w:t>二、</w:t>
      </w:r>
      <w:r>
        <w:rPr>
          <w:rFonts w:hint="eastAsia" w:ascii="黑体" w:hAnsi="黑体" w:eastAsia="黑体" w:cs="黑体"/>
          <w:b w:val="0"/>
          <w:bCs w:val="0"/>
          <w:color w:val="auto"/>
          <w:kern w:val="0"/>
          <w:sz w:val="32"/>
          <w:szCs w:val="24"/>
          <w:highlight w:val="none"/>
          <w:u w:val="none" w:color="auto"/>
          <w:lang w:bidi="ar-SA"/>
        </w:rPr>
        <w:t>申</w:t>
      </w:r>
      <w:r>
        <w:rPr>
          <w:rFonts w:hint="eastAsia" w:ascii="黑体" w:hAnsi="黑体" w:eastAsia="黑体" w:cs="黑体"/>
          <w:b w:val="0"/>
          <w:color w:val="auto"/>
          <w:kern w:val="0"/>
          <w:sz w:val="32"/>
          <w:szCs w:val="32"/>
          <w:highlight w:val="none"/>
          <w:u w:val="none" w:color="auto"/>
          <w:lang w:bidi="ar-SA"/>
        </w:rPr>
        <w:t>报条件</w:t>
      </w:r>
    </w:p>
    <w:p>
      <w:pPr>
        <w:overflowPunct w:val="0"/>
        <w:spacing w:beforeLines="0" w:afterLines="0" w:line="600" w:lineRule="exact"/>
        <w:ind w:firstLine="640" w:firstLineChars="200"/>
        <w:rPr>
          <w:rFonts w:hint="eastAsia" w:ascii="仿宋_GB2312" w:eastAsia="仿宋_GB2312"/>
          <w:color w:val="auto"/>
          <w:sz w:val="32"/>
          <w:szCs w:val="32"/>
          <w:highlight w:val="none"/>
          <w:lang w:eastAsia="zh-CN"/>
        </w:rPr>
      </w:pPr>
      <w:r>
        <w:rPr>
          <w:rFonts w:hint="eastAsia" w:ascii="仿宋_GB2312"/>
          <w:color w:val="auto"/>
          <w:sz w:val="32"/>
          <w:szCs w:val="32"/>
          <w:highlight w:val="none"/>
          <w:lang w:eastAsia="zh-CN"/>
        </w:rPr>
        <w:t>（</w:t>
      </w:r>
      <w:r>
        <w:rPr>
          <w:rFonts w:hint="eastAsia" w:ascii="仿宋_GB2312"/>
          <w:color w:val="auto"/>
          <w:sz w:val="32"/>
          <w:szCs w:val="32"/>
          <w:highlight w:val="none"/>
          <w:lang w:val="en-US" w:eastAsia="zh-CN"/>
        </w:rPr>
        <w:t>一</w:t>
      </w:r>
      <w:r>
        <w:rPr>
          <w:rFonts w:hint="eastAsia" w:ascii="仿宋_GB2312"/>
          <w:color w:val="auto"/>
          <w:sz w:val="32"/>
          <w:szCs w:val="32"/>
          <w:highlight w:val="none"/>
          <w:lang w:eastAsia="zh-CN"/>
        </w:rPr>
        <w:t>）</w:t>
      </w:r>
      <w:r>
        <w:rPr>
          <w:rFonts w:hint="eastAsia" w:ascii="仿宋_GB2312" w:eastAsia="仿宋_GB2312"/>
          <w:color w:val="auto"/>
          <w:sz w:val="32"/>
          <w:szCs w:val="32"/>
          <w:highlight w:val="none"/>
        </w:rPr>
        <w:t>执行国家</w:t>
      </w:r>
      <w:r>
        <w:rPr>
          <w:rFonts w:hint="eastAsia" w:ascii="仿宋_GB2312"/>
          <w:color w:val="auto"/>
          <w:sz w:val="32"/>
          <w:szCs w:val="32"/>
          <w:highlight w:val="none"/>
          <w:lang w:eastAsia="zh-CN"/>
        </w:rPr>
        <w:t>、</w:t>
      </w:r>
      <w:r>
        <w:rPr>
          <w:rFonts w:hint="eastAsia" w:ascii="仿宋_GB2312" w:eastAsia="仿宋_GB2312"/>
          <w:color w:val="auto"/>
          <w:sz w:val="32"/>
          <w:szCs w:val="32"/>
          <w:highlight w:val="none"/>
        </w:rPr>
        <w:t>省现行的职称政策规定和评审标准条件等要求。申报人应满足</w:t>
      </w:r>
      <w:r>
        <w:rPr>
          <w:rFonts w:hint="eastAsia" w:ascii="仿宋_GB2312"/>
          <w:color w:val="auto"/>
          <w:sz w:val="32"/>
          <w:szCs w:val="32"/>
          <w:highlight w:val="none"/>
          <w:lang w:val="en-US" w:eastAsia="zh-CN"/>
        </w:rPr>
        <w:t>《2022</w:t>
      </w:r>
      <w:r>
        <w:rPr>
          <w:rFonts w:hint="eastAsia" w:ascii="仿宋_GB2312" w:hAnsi="仿宋_GB2312" w:cs="Times New Roman"/>
          <w:color w:val="auto"/>
          <w:kern w:val="0"/>
          <w:sz w:val="32"/>
          <w:szCs w:val="24"/>
          <w:highlight w:val="none"/>
          <w:u w:val="none" w:color="auto"/>
          <w:lang w:val="en-US" w:eastAsia="zh-CN" w:bidi="ar-SA"/>
        </w:rPr>
        <w:t>年度职称评审通知</w:t>
      </w:r>
      <w:r>
        <w:rPr>
          <w:rFonts w:hint="eastAsia" w:ascii="仿宋_GB2312"/>
          <w:color w:val="auto"/>
          <w:sz w:val="32"/>
          <w:szCs w:val="32"/>
          <w:highlight w:val="none"/>
          <w:lang w:val="en-US" w:eastAsia="zh-CN"/>
        </w:rPr>
        <w:t>》</w:t>
      </w:r>
      <w:r>
        <w:rPr>
          <w:rFonts w:hint="eastAsia" w:ascii="仿宋_GB2312" w:eastAsia="仿宋_GB2312"/>
          <w:color w:val="auto"/>
          <w:sz w:val="32"/>
          <w:szCs w:val="32"/>
          <w:highlight w:val="none"/>
        </w:rPr>
        <w:t>《</w:t>
      </w:r>
      <w:r>
        <w:rPr>
          <w:rFonts w:hint="eastAsia" w:ascii="仿宋_GB2312"/>
          <w:color w:val="auto"/>
          <w:sz w:val="32"/>
          <w:szCs w:val="32"/>
          <w:highlight w:val="none"/>
          <w:lang w:val="en-US" w:eastAsia="zh-CN"/>
        </w:rPr>
        <w:t>改革实施方案</w:t>
      </w:r>
      <w:r>
        <w:rPr>
          <w:rFonts w:hint="eastAsia" w:ascii="仿宋_GB2312" w:eastAsia="仿宋_GB2312"/>
          <w:color w:val="auto"/>
          <w:sz w:val="32"/>
          <w:szCs w:val="32"/>
          <w:highlight w:val="none"/>
        </w:rPr>
        <w:t>》</w:t>
      </w:r>
      <w:r>
        <w:rPr>
          <w:rFonts w:hint="eastAsia" w:ascii="仿宋_GB2312" w:hAnsi="仿宋_GB2312" w:cs="仿宋_GB2312"/>
          <w:color w:val="auto"/>
          <w:kern w:val="0"/>
          <w:sz w:val="32"/>
          <w:szCs w:val="24"/>
          <w:highlight w:val="none"/>
          <w:u w:val="none" w:color="auto"/>
          <w:lang w:val="en-US" w:eastAsia="zh-CN" w:bidi="ar-SA"/>
        </w:rPr>
        <w:t>《广东省建筑工程高技能人才职称评价基本标准条件（试行）》（</w:t>
      </w:r>
      <w:r>
        <w:rPr>
          <w:rFonts w:hint="eastAsia" w:ascii="仿宋_GB2312" w:hAnsi="仿宋_GB2312" w:eastAsia="仿宋_GB2312" w:cs="仿宋_GB2312"/>
          <w:color w:val="auto"/>
          <w:kern w:val="0"/>
          <w:sz w:val="32"/>
          <w:szCs w:val="24"/>
          <w:highlight w:val="none"/>
          <w:u w:val="none" w:color="auto"/>
          <w:lang w:val="en-US" w:eastAsia="zh-CN" w:bidi="ar-SA"/>
        </w:rPr>
        <w:t>附件</w:t>
      </w:r>
      <w:r>
        <w:rPr>
          <w:rFonts w:hint="eastAsia" w:ascii="仿宋_GB2312" w:hAnsi="仿宋_GB2312" w:cs="仿宋_GB2312"/>
          <w:color w:val="auto"/>
          <w:kern w:val="0"/>
          <w:sz w:val="32"/>
          <w:szCs w:val="24"/>
          <w:highlight w:val="none"/>
          <w:u w:val="none" w:color="auto"/>
          <w:lang w:val="en-US" w:eastAsia="zh-CN" w:bidi="ar-SA"/>
        </w:rPr>
        <w:t>1）</w:t>
      </w:r>
      <w:r>
        <w:rPr>
          <w:rFonts w:hint="eastAsia" w:ascii="仿宋_GB2312" w:eastAsia="仿宋_GB2312"/>
          <w:color w:val="auto"/>
          <w:sz w:val="32"/>
          <w:szCs w:val="32"/>
          <w:highlight w:val="none"/>
        </w:rPr>
        <w:t>的基本条件</w:t>
      </w:r>
      <w:r>
        <w:rPr>
          <w:rFonts w:hint="eastAsia" w:ascii="仿宋_GB2312"/>
          <w:color w:val="auto"/>
          <w:sz w:val="32"/>
          <w:szCs w:val="32"/>
          <w:highlight w:val="none"/>
          <w:lang w:eastAsia="zh-CN"/>
        </w:rPr>
        <w:t>、</w:t>
      </w:r>
      <w:r>
        <w:rPr>
          <w:rFonts w:hint="eastAsia" w:ascii="仿宋_GB2312" w:eastAsia="仿宋_GB2312"/>
          <w:color w:val="auto"/>
          <w:sz w:val="32"/>
          <w:szCs w:val="32"/>
          <w:highlight w:val="none"/>
        </w:rPr>
        <w:t>学历资历、工作能力（经历）、业绩成果、学术成果等条件要求</w:t>
      </w:r>
      <w:r>
        <w:rPr>
          <w:rFonts w:hint="eastAsia" w:ascii="仿宋_GB2312"/>
          <w:color w:val="auto"/>
          <w:sz w:val="32"/>
          <w:szCs w:val="32"/>
          <w:highlight w:val="none"/>
          <w:lang w:eastAsia="zh-CN"/>
        </w:rPr>
        <w:t>。</w:t>
      </w:r>
    </w:p>
    <w:p>
      <w:pPr>
        <w:keepNext w:val="0"/>
        <w:keepLines w:val="0"/>
        <w:pageBreakBefore w:val="0"/>
        <w:kinsoku/>
        <w:wordWrap/>
        <w:overflowPunct w:val="0"/>
        <w:topLinePunct w:val="0"/>
        <w:autoSpaceDE/>
        <w:bidi w:val="0"/>
        <w:adjustRightInd/>
        <w:snapToGrid/>
        <w:spacing w:beforeLines="0" w:afterLines="0" w:line="600" w:lineRule="exact"/>
        <w:ind w:firstLine="640" w:firstLineChars="200"/>
        <w:textAlignment w:val="auto"/>
        <w:rPr>
          <w:rFonts w:hint="eastAsia" w:ascii="仿宋_GB2312"/>
          <w:color w:val="auto"/>
          <w:sz w:val="32"/>
          <w:szCs w:val="32"/>
          <w:highlight w:val="none"/>
          <w:lang w:eastAsia="zh-CN"/>
        </w:rPr>
      </w:pPr>
      <w:r>
        <w:rPr>
          <w:rFonts w:hint="eastAsia" w:ascii="仿宋_GB2312"/>
          <w:color w:val="auto"/>
          <w:sz w:val="32"/>
          <w:szCs w:val="32"/>
          <w:highlight w:val="none"/>
          <w:lang w:eastAsia="zh-CN"/>
        </w:rPr>
        <w:t>（二）职称资历年限和申报材料时段的计算</w:t>
      </w:r>
      <w:ins w:id="0" w:author="周娟" w:date="2022-10-20T09:51:18Z">
        <w:r>
          <w:rPr>
            <w:rFonts w:hint="eastAsia" w:ascii="仿宋_GB2312"/>
            <w:color w:val="auto"/>
            <w:sz w:val="32"/>
            <w:szCs w:val="32"/>
            <w:highlight w:val="none"/>
            <w:lang w:eastAsia="zh-CN"/>
          </w:rPr>
          <w:t>。</w:t>
        </w:r>
      </w:ins>
    </w:p>
    <w:p>
      <w:pPr>
        <w:keepNext w:val="0"/>
        <w:keepLines w:val="0"/>
        <w:pageBreakBefore w:val="0"/>
        <w:kinsoku/>
        <w:wordWrap/>
        <w:overflowPunct w:val="0"/>
        <w:topLinePunct w:val="0"/>
        <w:autoSpaceDE/>
        <w:bidi w:val="0"/>
        <w:adjustRightInd/>
        <w:snapToGrid/>
        <w:spacing w:beforeLines="0" w:afterLines="0" w:line="600" w:lineRule="exact"/>
        <w:ind w:firstLine="640" w:firstLineChars="200"/>
        <w:textAlignment w:val="auto"/>
        <w:rPr>
          <w:rFonts w:hint="eastAsia" w:ascii="仿宋_GB2312" w:hAnsi="仿宋_GB2312" w:cs="仿宋_GB2312"/>
          <w:color w:val="auto"/>
          <w:highlight w:val="none"/>
          <w:shd w:val="clear" w:color="auto" w:fill="FFFFFF"/>
          <w:lang w:val="en-US" w:eastAsia="zh-CN"/>
        </w:rPr>
      </w:pPr>
      <w:r>
        <w:rPr>
          <w:rFonts w:hint="eastAsia" w:ascii="仿宋_GB2312" w:hAnsi="仿宋_GB2312" w:cs="仿宋_GB2312"/>
          <w:color w:val="auto"/>
          <w:sz w:val="32"/>
          <w:highlight w:val="none"/>
          <w:shd w:val="clear" w:color="auto" w:fill="FFFFFF"/>
          <w:lang w:val="en-US" w:eastAsia="zh-CN"/>
        </w:rPr>
        <w:t>1.</w:t>
      </w:r>
      <w:r>
        <w:rPr>
          <w:rFonts w:hint="eastAsia" w:ascii="仿宋_GB2312" w:hAnsi="仿宋_GB2312" w:cs="仿宋_GB2312"/>
          <w:color w:val="auto"/>
          <w:sz w:val="32"/>
          <w:highlight w:val="none"/>
          <w:shd w:val="clear" w:color="auto" w:fill="FFFFFF"/>
          <w:lang w:eastAsia="zh-CN"/>
        </w:rPr>
        <w:t>对于</w:t>
      </w:r>
      <w:r>
        <w:rPr>
          <w:rFonts w:hint="eastAsia" w:ascii="仿宋_GB2312" w:hAnsi="仿宋_GB2312" w:cs="仿宋_GB2312"/>
          <w:color w:val="auto"/>
          <w:sz w:val="32"/>
          <w:highlight w:val="none"/>
          <w:shd w:val="clear" w:color="auto" w:fill="FFFFFF"/>
          <w:lang w:val="en-US" w:eastAsia="zh-CN"/>
        </w:rPr>
        <w:t>2021年度及此后评审取得职称的</w:t>
      </w:r>
      <w:r>
        <w:rPr>
          <w:rFonts w:hint="eastAsia" w:ascii="仿宋_GB2312" w:hAnsi="仿宋_GB2312" w:eastAsia="仿宋_GB2312" w:cs="仿宋_GB2312"/>
          <w:color w:val="auto"/>
          <w:sz w:val="32"/>
          <w:szCs w:val="32"/>
          <w:highlight w:val="none"/>
        </w:rPr>
        <w:t>申报人</w:t>
      </w:r>
      <w:r>
        <w:rPr>
          <w:rFonts w:hint="eastAsia" w:ascii="仿宋_GB2312" w:hAnsi="仿宋_GB2312" w:cs="仿宋_GB2312"/>
          <w:color w:val="auto"/>
          <w:sz w:val="32"/>
          <w:highlight w:val="none"/>
          <w:shd w:val="clear" w:color="auto" w:fill="FFFFFF"/>
          <w:lang w:val="en-US" w:eastAsia="zh-CN"/>
        </w:rPr>
        <w:t>，评审高一级职称时，</w:t>
      </w:r>
      <w:r>
        <w:rPr>
          <w:rFonts w:hint="eastAsia" w:ascii="仿宋_GB2312" w:hAnsi="仿宋_GB2312" w:cs="仿宋_GB2312"/>
          <w:color w:val="auto"/>
          <w:highlight w:val="none"/>
          <w:shd w:val="clear" w:color="auto" w:fill="FFFFFF"/>
          <w:lang w:eastAsia="zh-CN"/>
        </w:rPr>
        <w:t>职称</w:t>
      </w:r>
      <w:r>
        <w:rPr>
          <w:rFonts w:hint="eastAsia" w:ascii="仿宋_GB2312" w:hAnsi="仿宋_GB2312" w:cs="仿宋_GB2312"/>
          <w:color w:val="auto"/>
          <w:highlight w:val="none"/>
          <w:shd w:val="clear" w:color="auto" w:fill="FFFFFF"/>
          <w:lang w:val="en-US" w:eastAsia="zh-CN"/>
        </w:rPr>
        <w:t>资历</w:t>
      </w:r>
      <w:r>
        <w:rPr>
          <w:rFonts w:hint="eastAsia" w:ascii="仿宋_GB2312" w:hAnsi="仿宋_GB2312" w:cs="仿宋_GB2312"/>
          <w:color w:val="auto"/>
          <w:highlight w:val="none"/>
          <w:shd w:val="clear" w:color="auto" w:fill="FFFFFF"/>
          <w:lang w:eastAsia="zh-CN"/>
        </w:rPr>
        <w:t>年限和有效材料时段的起算时间为本级职称评审年度的下一自然年</w:t>
      </w:r>
      <w:r>
        <w:rPr>
          <w:rFonts w:hint="eastAsia" w:ascii="仿宋_GB2312" w:hAnsi="仿宋_GB2312" w:cs="仿宋_GB2312"/>
          <w:color w:val="auto"/>
          <w:highlight w:val="none"/>
          <w:shd w:val="clear" w:color="auto" w:fill="FFFFFF"/>
          <w:lang w:val="en-US" w:eastAsia="zh-CN"/>
        </w:rPr>
        <w:t>1月1日，截止时间为</w:t>
      </w:r>
      <w:r>
        <w:rPr>
          <w:rFonts w:hint="eastAsia" w:ascii="仿宋_GB2312" w:hAnsi="仿宋_GB2312" w:cs="仿宋_GB2312"/>
          <w:color w:val="auto"/>
          <w:highlight w:val="none"/>
          <w:shd w:val="clear" w:color="auto" w:fill="FFFFFF"/>
          <w:lang w:eastAsia="zh-CN"/>
        </w:rPr>
        <w:t>高一级职称评审</w:t>
      </w:r>
      <w:r>
        <w:rPr>
          <w:rFonts w:hint="eastAsia" w:ascii="仿宋_GB2312" w:hAnsi="仿宋_GB2312" w:cs="仿宋_GB2312"/>
          <w:color w:val="auto"/>
          <w:highlight w:val="none"/>
          <w:shd w:val="clear" w:color="auto" w:fill="FFFFFF"/>
          <w:lang w:val="en-US" w:eastAsia="zh-CN"/>
        </w:rPr>
        <w:t>年度的12月31日。</w:t>
      </w:r>
    </w:p>
    <w:p>
      <w:pPr>
        <w:keepNext w:val="0"/>
        <w:keepLines w:val="0"/>
        <w:pageBreakBefore w:val="0"/>
        <w:widowControl/>
        <w:kinsoku/>
        <w:wordWrap/>
        <w:overflowPunct w:val="0"/>
        <w:topLinePunct w:val="0"/>
        <w:autoSpaceDE/>
        <w:bidi w:val="0"/>
        <w:adjustRightInd/>
        <w:snapToGrid/>
        <w:spacing w:beforeLines="0" w:afterLines="0" w:line="600" w:lineRule="exact"/>
        <w:ind w:firstLine="640" w:firstLineChars="200"/>
        <w:textAlignment w:val="auto"/>
        <w:rPr>
          <w:rFonts w:hint="eastAsia" w:ascii="仿宋_GB2312" w:hAnsi="仿宋_GB2312" w:cs="仿宋_GB2312"/>
          <w:color w:val="auto"/>
          <w:highlight w:val="none"/>
          <w:shd w:val="clear" w:color="auto" w:fill="FFFFFF"/>
          <w:lang w:val="en-US" w:eastAsia="zh-CN"/>
        </w:rPr>
      </w:pPr>
      <w:r>
        <w:rPr>
          <w:rFonts w:hint="eastAsia" w:ascii="仿宋_GB2312" w:hAnsi="仿宋_GB2312" w:cs="仿宋_GB2312"/>
          <w:color w:val="auto"/>
          <w:highlight w:val="none"/>
          <w:shd w:val="clear" w:color="auto" w:fill="FFFFFF"/>
          <w:lang w:val="en-US" w:eastAsia="zh-CN"/>
        </w:rPr>
        <w:t>2.对于2020年度及以前年度评审取得职称的</w:t>
      </w:r>
      <w:r>
        <w:rPr>
          <w:rFonts w:hint="eastAsia" w:ascii="仿宋_GB2312" w:hAnsi="仿宋_GB2312" w:eastAsia="仿宋_GB2312" w:cs="仿宋_GB2312"/>
          <w:color w:val="auto"/>
          <w:sz w:val="32"/>
          <w:szCs w:val="32"/>
          <w:highlight w:val="none"/>
        </w:rPr>
        <w:t>申报人</w:t>
      </w:r>
      <w:r>
        <w:rPr>
          <w:rFonts w:hint="eastAsia" w:ascii="仿宋_GB2312" w:hAnsi="仿宋_GB2312" w:cs="仿宋_GB2312"/>
          <w:color w:val="auto"/>
          <w:highlight w:val="none"/>
          <w:shd w:val="clear" w:color="auto" w:fill="FFFFFF"/>
          <w:lang w:val="en-US" w:eastAsia="zh-CN"/>
        </w:rPr>
        <w:t>，</w:t>
      </w:r>
      <w:r>
        <w:rPr>
          <w:rFonts w:hint="eastAsia" w:ascii="仿宋_GB2312" w:hAnsi="仿宋_GB2312" w:cs="仿宋_GB2312"/>
          <w:color w:val="auto"/>
          <w:sz w:val="32"/>
          <w:highlight w:val="none"/>
          <w:shd w:val="clear" w:color="auto" w:fill="FFFFFF"/>
          <w:lang w:val="en-US" w:eastAsia="zh-CN"/>
        </w:rPr>
        <w:t>评审高一级职称时，</w:t>
      </w:r>
      <w:r>
        <w:rPr>
          <w:rFonts w:hint="eastAsia" w:ascii="仿宋_GB2312" w:hAnsi="仿宋_GB2312" w:cs="仿宋_GB2312"/>
          <w:color w:val="auto"/>
          <w:highlight w:val="none"/>
          <w:shd w:val="clear" w:color="auto" w:fill="FFFFFF"/>
          <w:lang w:eastAsia="zh-CN"/>
        </w:rPr>
        <w:t>职称</w:t>
      </w:r>
      <w:r>
        <w:rPr>
          <w:rFonts w:hint="eastAsia" w:ascii="仿宋_GB2312" w:hAnsi="仿宋_GB2312" w:cs="仿宋_GB2312"/>
          <w:color w:val="auto"/>
          <w:highlight w:val="none"/>
          <w:shd w:val="clear" w:color="auto" w:fill="FFFFFF"/>
          <w:lang w:val="en-US" w:eastAsia="zh-CN"/>
        </w:rPr>
        <w:t>资历</w:t>
      </w:r>
      <w:r>
        <w:rPr>
          <w:rFonts w:hint="eastAsia" w:ascii="仿宋_GB2312" w:hAnsi="仿宋_GB2312" w:cs="仿宋_GB2312"/>
          <w:color w:val="auto"/>
          <w:highlight w:val="none"/>
          <w:shd w:val="clear" w:color="auto" w:fill="FFFFFF"/>
          <w:lang w:eastAsia="zh-CN"/>
        </w:rPr>
        <w:t>年限的起算时间为本级职称评审年度的</w:t>
      </w:r>
      <w:r>
        <w:rPr>
          <w:rFonts w:hint="eastAsia" w:ascii="仿宋_GB2312" w:hAnsi="仿宋_GB2312" w:cs="仿宋_GB2312"/>
          <w:color w:val="auto"/>
          <w:highlight w:val="none"/>
          <w:shd w:val="clear" w:color="auto" w:fill="FFFFFF"/>
          <w:lang w:val="en-US" w:eastAsia="zh-CN"/>
        </w:rPr>
        <w:t>1月1日，截止时间为</w:t>
      </w:r>
      <w:r>
        <w:rPr>
          <w:rFonts w:hint="eastAsia" w:ascii="仿宋_GB2312" w:hAnsi="仿宋_GB2312" w:cs="仿宋_GB2312"/>
          <w:color w:val="auto"/>
          <w:highlight w:val="none"/>
          <w:shd w:val="clear" w:color="auto" w:fill="FFFFFF"/>
          <w:lang w:eastAsia="zh-CN"/>
        </w:rPr>
        <w:t>高一级职称评审</w:t>
      </w:r>
      <w:r>
        <w:rPr>
          <w:rFonts w:hint="eastAsia" w:ascii="仿宋_GB2312" w:hAnsi="仿宋_GB2312" w:cs="仿宋_GB2312"/>
          <w:color w:val="auto"/>
          <w:highlight w:val="none"/>
          <w:shd w:val="clear" w:color="auto" w:fill="FFFFFF"/>
          <w:lang w:val="en-US" w:eastAsia="zh-CN"/>
        </w:rPr>
        <w:t>年度的12月31日；</w:t>
      </w:r>
      <w:r>
        <w:rPr>
          <w:rFonts w:hint="eastAsia" w:ascii="仿宋_GB2312" w:hAnsi="仿宋_GB2312" w:cs="仿宋_GB2312"/>
          <w:color w:val="auto"/>
          <w:kern w:val="0"/>
          <w:highlight w:val="none"/>
          <w:lang w:eastAsia="zh-CN"/>
        </w:rPr>
        <w:t>有效材料</w:t>
      </w:r>
      <w:r>
        <w:rPr>
          <w:rFonts w:hint="eastAsia" w:ascii="仿宋_GB2312" w:hAnsi="仿宋_GB2312" w:cs="仿宋_GB2312"/>
          <w:color w:val="auto"/>
          <w:highlight w:val="none"/>
          <w:shd w:val="clear" w:color="auto" w:fill="FFFFFF"/>
          <w:lang w:eastAsia="zh-CN"/>
        </w:rPr>
        <w:t>时段的起算时</w:t>
      </w:r>
      <w:r>
        <w:rPr>
          <w:rFonts w:hint="eastAsia" w:ascii="仿宋_GB2312" w:hAnsi="仿宋_GB2312" w:cs="仿宋_GB2312"/>
          <w:color w:val="auto"/>
          <w:highlight w:val="none"/>
          <w:shd w:val="clear" w:color="auto" w:fill="FFFFFF"/>
          <w:lang w:val="en-US" w:eastAsia="zh-CN"/>
        </w:rPr>
        <w:t>间为本级职称评审年度的9月1日，截止时间为高一级职称评审年度的12月31日。</w:t>
      </w:r>
    </w:p>
    <w:p>
      <w:pPr>
        <w:widowControl/>
        <w:overflowPunct w:val="0"/>
        <w:spacing w:beforeLines="0" w:afterLines="0" w:line="600" w:lineRule="exact"/>
        <w:ind w:firstLine="640" w:firstLineChars="200"/>
        <w:rPr>
          <w:rFonts w:hint="eastAsia" w:eastAsia="仿宋_GB2312"/>
          <w:color w:val="auto"/>
          <w:highlight w:val="none"/>
          <w:lang w:eastAsia="zh-CN"/>
        </w:rPr>
      </w:pPr>
      <w:r>
        <w:rPr>
          <w:rFonts w:hint="eastAsia" w:ascii="仿宋_GB2312" w:hAnsi="仿宋_GB2312" w:cs="仿宋_GB2312"/>
          <w:color w:val="auto"/>
          <w:highlight w:val="none"/>
          <w:shd w:val="clear" w:color="auto" w:fill="FFFFFF"/>
          <w:lang w:val="en-US" w:eastAsia="zh-CN"/>
        </w:rPr>
        <w:t>3.对于通过考试和认定取得职称的</w:t>
      </w:r>
      <w:r>
        <w:rPr>
          <w:rFonts w:hint="eastAsia" w:ascii="仿宋_GB2312" w:hAnsi="仿宋_GB2312" w:eastAsia="仿宋_GB2312" w:cs="仿宋_GB2312"/>
          <w:color w:val="auto"/>
          <w:sz w:val="32"/>
          <w:szCs w:val="32"/>
          <w:highlight w:val="none"/>
        </w:rPr>
        <w:t>申报人</w:t>
      </w:r>
      <w:r>
        <w:rPr>
          <w:rFonts w:hint="eastAsia" w:ascii="仿宋_GB2312" w:hAnsi="仿宋_GB2312" w:cs="仿宋_GB2312"/>
          <w:color w:val="auto"/>
          <w:highlight w:val="none"/>
          <w:shd w:val="clear" w:color="auto" w:fill="FFFFFF"/>
          <w:lang w:val="en-US" w:eastAsia="zh-CN"/>
        </w:rPr>
        <w:t>，评审高一级职称时，职</w:t>
      </w:r>
      <w:r>
        <w:rPr>
          <w:rFonts w:hint="eastAsia" w:ascii="仿宋_GB2312" w:hAnsi="仿宋_GB2312" w:cs="仿宋_GB2312"/>
          <w:color w:val="auto"/>
          <w:highlight w:val="none"/>
          <w:shd w:val="clear" w:color="auto" w:fill="FFFFFF"/>
          <w:lang w:eastAsia="zh-CN"/>
        </w:rPr>
        <w:t>称</w:t>
      </w:r>
      <w:r>
        <w:rPr>
          <w:rFonts w:hint="eastAsia" w:ascii="仿宋_GB2312" w:hAnsi="仿宋_GB2312" w:cs="仿宋_GB2312"/>
          <w:color w:val="auto"/>
          <w:highlight w:val="none"/>
          <w:shd w:val="clear" w:color="auto" w:fill="FFFFFF"/>
          <w:lang w:val="en-US" w:eastAsia="zh-CN"/>
        </w:rPr>
        <w:t>资历</w:t>
      </w:r>
      <w:r>
        <w:rPr>
          <w:rFonts w:hint="eastAsia" w:ascii="仿宋_GB2312" w:hAnsi="仿宋_GB2312" w:cs="仿宋_GB2312"/>
          <w:color w:val="auto"/>
          <w:highlight w:val="none"/>
          <w:shd w:val="clear" w:color="auto" w:fill="FFFFFF"/>
          <w:lang w:eastAsia="zh-CN"/>
        </w:rPr>
        <w:t>年限和有效材料时段的起算时间为考试和认定通过之日，</w:t>
      </w:r>
      <w:r>
        <w:rPr>
          <w:rFonts w:hint="eastAsia" w:ascii="仿宋_GB2312" w:hAnsi="仿宋_GB2312" w:cs="仿宋_GB2312"/>
          <w:color w:val="auto"/>
          <w:highlight w:val="none"/>
          <w:shd w:val="clear" w:color="auto" w:fill="FFFFFF"/>
          <w:lang w:val="en-US" w:eastAsia="zh-CN"/>
        </w:rPr>
        <w:t>截止时间为</w:t>
      </w:r>
      <w:r>
        <w:rPr>
          <w:rFonts w:hint="eastAsia" w:ascii="仿宋_GB2312" w:hAnsi="仿宋_GB2312" w:cs="仿宋_GB2312"/>
          <w:color w:val="auto"/>
          <w:highlight w:val="none"/>
          <w:shd w:val="clear" w:color="auto" w:fill="FFFFFF"/>
          <w:lang w:eastAsia="zh-CN"/>
        </w:rPr>
        <w:t>高一级职称评审</w:t>
      </w:r>
      <w:r>
        <w:rPr>
          <w:rFonts w:hint="eastAsia" w:ascii="仿宋_GB2312" w:hAnsi="仿宋_GB2312" w:cs="仿宋_GB2312"/>
          <w:color w:val="auto"/>
          <w:highlight w:val="none"/>
          <w:shd w:val="clear" w:color="auto" w:fill="FFFFFF"/>
          <w:lang w:val="en-US" w:eastAsia="zh-CN"/>
        </w:rPr>
        <w:t>年度的12月31日</w:t>
      </w:r>
      <w:r>
        <w:rPr>
          <w:rFonts w:hint="default" w:ascii="Times New Roman" w:hAnsi="Times New Roman" w:cs="Times New Roman"/>
          <w:color w:val="auto"/>
          <w:highlight w:val="none"/>
          <w:shd w:val="clear" w:color="auto" w:fill="FFFFFF"/>
          <w:lang w:val="en-US" w:eastAsia="zh-CN"/>
        </w:rPr>
        <w:t>。</w:t>
      </w:r>
    </w:p>
    <w:p>
      <w:pPr>
        <w:overflowPunct w:val="0"/>
        <w:spacing w:beforeLines="0" w:afterLines="0" w:line="600" w:lineRule="exact"/>
        <w:ind w:firstLine="640" w:firstLineChars="200"/>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w:t>
      </w:r>
      <w:r>
        <w:rPr>
          <w:rFonts w:hint="eastAsia" w:ascii="仿宋_GB2312"/>
          <w:color w:val="auto"/>
          <w:sz w:val="32"/>
          <w:szCs w:val="32"/>
          <w:highlight w:val="none"/>
          <w:lang w:eastAsia="zh-CN"/>
        </w:rPr>
        <w:t>三</w:t>
      </w:r>
      <w:r>
        <w:rPr>
          <w:rFonts w:hint="eastAsia" w:ascii="仿宋_GB2312" w:eastAsia="仿宋_GB2312"/>
          <w:color w:val="auto"/>
          <w:sz w:val="32"/>
          <w:szCs w:val="32"/>
          <w:highlight w:val="none"/>
        </w:rPr>
        <w:t>）职称外语和计算机应用能力条件不作统一要求，成绩仅作为参考条件</w:t>
      </w:r>
      <w:r>
        <w:rPr>
          <w:rFonts w:hint="eastAsia" w:ascii="仿宋_GB2312"/>
          <w:color w:val="auto"/>
          <w:sz w:val="32"/>
          <w:szCs w:val="32"/>
          <w:highlight w:val="none"/>
          <w:lang w:eastAsia="zh-CN"/>
        </w:rPr>
        <w:t>。</w:t>
      </w:r>
    </w:p>
    <w:p>
      <w:pPr>
        <w:overflowPunct w:val="0"/>
        <w:spacing w:beforeLines="0" w:afterLines="0" w:line="600" w:lineRule="exact"/>
        <w:ind w:firstLine="640" w:firstLineChars="200"/>
        <w:rPr>
          <w:rFonts w:hint="eastAsia" w:ascii="仿宋_GB2312"/>
          <w:color w:val="auto"/>
          <w:sz w:val="32"/>
          <w:szCs w:val="32"/>
          <w:highlight w:val="none"/>
          <w:lang w:eastAsia="zh-CN"/>
        </w:rPr>
      </w:pPr>
      <w:r>
        <w:rPr>
          <w:rFonts w:hint="eastAsia" w:ascii="仿宋_GB2312" w:eastAsia="仿宋_GB2312"/>
          <w:color w:val="auto"/>
          <w:sz w:val="32"/>
          <w:szCs w:val="32"/>
          <w:highlight w:val="none"/>
        </w:rPr>
        <w:t>（</w:t>
      </w:r>
      <w:r>
        <w:rPr>
          <w:rFonts w:hint="eastAsia" w:ascii="仿宋_GB2312"/>
          <w:color w:val="auto"/>
          <w:sz w:val="32"/>
          <w:szCs w:val="32"/>
          <w:highlight w:val="none"/>
          <w:lang w:val="en-US" w:eastAsia="zh-CN"/>
        </w:rPr>
        <w:t>四</w:t>
      </w:r>
      <w:r>
        <w:rPr>
          <w:rFonts w:hint="eastAsia" w:ascii="仿宋_GB2312" w:eastAsia="仿宋_GB2312"/>
          <w:color w:val="auto"/>
          <w:sz w:val="32"/>
          <w:szCs w:val="32"/>
          <w:highlight w:val="none"/>
        </w:rPr>
        <w:t>）</w:t>
      </w:r>
      <w:r>
        <w:rPr>
          <w:rFonts w:hint="default" w:ascii="Times New Roman" w:hAnsi="Times New Roman" w:eastAsia="仿宋_GB2312" w:cs="Times New Roman"/>
          <w:i w:val="0"/>
          <w:caps w:val="0"/>
          <w:color w:val="auto"/>
          <w:spacing w:val="0"/>
          <w:sz w:val="32"/>
          <w:szCs w:val="32"/>
          <w:highlight w:val="none"/>
          <w:shd w:val="clear" w:color="auto" w:fill="FFFFFF"/>
        </w:rPr>
        <w:t>继续教育条件按照《广东省专业技术人员继续教育条例》执行，要求提</w:t>
      </w:r>
      <w:r>
        <w:rPr>
          <w:rFonts w:hint="eastAsia" w:ascii="仿宋_GB2312" w:hAnsi="仿宋_GB2312" w:eastAsia="仿宋_GB2312" w:cs="仿宋_GB2312"/>
          <w:i w:val="0"/>
          <w:caps w:val="0"/>
          <w:color w:val="auto"/>
          <w:spacing w:val="0"/>
          <w:sz w:val="32"/>
          <w:szCs w:val="32"/>
          <w:highlight w:val="none"/>
          <w:shd w:val="clear" w:color="auto" w:fill="FFFFFF"/>
        </w:rPr>
        <w:t>供2022</w:t>
      </w:r>
      <w:r>
        <w:rPr>
          <w:rFonts w:hint="default" w:ascii="Times New Roman" w:hAnsi="Times New Roman" w:eastAsia="仿宋_GB2312" w:cs="Times New Roman"/>
          <w:i w:val="0"/>
          <w:caps w:val="0"/>
          <w:color w:val="auto"/>
          <w:spacing w:val="0"/>
          <w:sz w:val="32"/>
          <w:szCs w:val="32"/>
          <w:highlight w:val="none"/>
          <w:shd w:val="clear" w:color="auto" w:fill="FFFFFF"/>
        </w:rPr>
        <w:t>年度《广东省专业技术人员继续教育证书》</w:t>
      </w:r>
      <w:r>
        <w:rPr>
          <w:rFonts w:hint="eastAsia" w:ascii="仿宋_GB2312"/>
          <w:color w:val="auto"/>
          <w:sz w:val="32"/>
          <w:szCs w:val="32"/>
          <w:highlight w:val="none"/>
          <w:lang w:eastAsia="zh-CN"/>
        </w:rPr>
        <w:t>。</w:t>
      </w:r>
    </w:p>
    <w:p>
      <w:pPr>
        <w:keepNext w:val="0"/>
        <w:keepLines w:val="0"/>
        <w:pageBreakBefore w:val="0"/>
        <w:shd w:val="solid" w:color="FFFFFF" w:fill="auto"/>
        <w:kinsoku/>
        <w:wordWrap/>
        <w:overflowPunct w:val="0"/>
        <w:topLinePunct w:val="0"/>
        <w:autoSpaceDE/>
        <w:autoSpaceDN w:val="0"/>
        <w:bidi w:val="0"/>
        <w:adjustRightInd/>
        <w:snapToGrid/>
        <w:spacing w:beforeLines="0" w:afterLines="0" w:line="600" w:lineRule="exact"/>
        <w:ind w:firstLine="640" w:firstLineChars="200"/>
        <w:textAlignment w:val="auto"/>
        <w:rPr>
          <w:rFonts w:hint="eastAsia"/>
          <w:b/>
          <w:bCs/>
          <w:color w:val="auto"/>
          <w:highlight w:val="none"/>
          <w:lang w:eastAsia="zh-CN"/>
        </w:rPr>
      </w:pPr>
      <w:r>
        <w:rPr>
          <w:rFonts w:hint="eastAsia" w:ascii="Times New Roman" w:hAnsi="Times New Roman" w:cs="Times New Roman"/>
          <w:bCs/>
          <w:color w:val="auto"/>
          <w:kern w:val="0"/>
          <w:highlight w:val="none"/>
          <w:lang w:eastAsia="zh-CN"/>
        </w:rPr>
        <w:t>（</w:t>
      </w:r>
      <w:r>
        <w:rPr>
          <w:rFonts w:hint="eastAsia" w:ascii="Times New Roman" w:hAnsi="Times New Roman" w:cs="Times New Roman"/>
          <w:bCs/>
          <w:color w:val="auto"/>
          <w:kern w:val="0"/>
          <w:highlight w:val="none"/>
          <w:lang w:val="en-US" w:eastAsia="zh-CN"/>
        </w:rPr>
        <w:t>五</w:t>
      </w:r>
      <w:r>
        <w:rPr>
          <w:rFonts w:hint="eastAsia" w:ascii="Times New Roman" w:hAnsi="Times New Roman" w:cs="Times New Roman"/>
          <w:bCs/>
          <w:color w:val="auto"/>
          <w:kern w:val="0"/>
          <w:highlight w:val="none"/>
          <w:lang w:eastAsia="zh-CN"/>
        </w:rPr>
        <w:t>）</w:t>
      </w:r>
      <w:r>
        <w:rPr>
          <w:rFonts w:hint="default" w:ascii="Times New Roman" w:hAnsi="Times New Roman" w:cs="Times New Roman"/>
          <w:bCs/>
          <w:color w:val="auto"/>
          <w:kern w:val="0"/>
          <w:highlight w:val="none"/>
        </w:rPr>
        <w:t>技工院校中级技工班毕业生与中专学历人员同等对待，高级工班毕业生与大专学历人员同等对待，预备技师（技师）班毕业生与本科学历人员同等对待。</w:t>
      </w:r>
    </w:p>
    <w:p>
      <w:pPr>
        <w:keepNext w:val="0"/>
        <w:keepLines w:val="0"/>
        <w:pageBreakBefore w:val="0"/>
        <w:widowControl w:val="0"/>
        <w:kinsoku/>
        <w:wordWrap/>
        <w:overflowPunct w:val="0"/>
        <w:topLinePunct w:val="0"/>
        <w:autoSpaceDE/>
        <w:bidi w:val="0"/>
        <w:adjustRightInd/>
        <w:snapToGrid/>
        <w:spacing w:before="0" w:beforeLines="0" w:after="0" w:afterLines="0" w:line="600" w:lineRule="exact"/>
        <w:ind w:left="0" w:leftChars="0" w:right="0" w:rightChars="0" w:firstLine="640" w:firstLineChars="200"/>
        <w:jc w:val="both"/>
        <w:textAlignment w:val="auto"/>
        <w:outlineLvl w:val="9"/>
        <w:rPr>
          <w:rFonts w:hint="eastAsia" w:ascii="黑体" w:hAnsi="黑体" w:eastAsia="黑体" w:cs="黑体"/>
          <w:color w:val="auto"/>
          <w:kern w:val="0"/>
          <w:sz w:val="32"/>
          <w:szCs w:val="24"/>
          <w:highlight w:val="none"/>
          <w:u w:val="none" w:color="auto"/>
          <w:lang w:bidi="ar-SA"/>
        </w:rPr>
      </w:pPr>
      <w:r>
        <w:rPr>
          <w:rFonts w:hint="eastAsia" w:ascii="黑体" w:hAnsi="黑体" w:eastAsia="黑体" w:cs="黑体"/>
          <w:b w:val="0"/>
          <w:bCs w:val="0"/>
          <w:color w:val="auto"/>
          <w:kern w:val="0"/>
          <w:sz w:val="32"/>
          <w:szCs w:val="24"/>
          <w:highlight w:val="none"/>
          <w:u w:val="none" w:color="auto"/>
          <w:lang w:val="en-US" w:eastAsia="zh-CN" w:bidi="ar-SA"/>
        </w:rPr>
        <w:t>三</w:t>
      </w:r>
      <w:r>
        <w:rPr>
          <w:rFonts w:hint="eastAsia" w:ascii="黑体" w:hAnsi="黑体" w:eastAsia="黑体" w:cs="黑体"/>
          <w:b w:val="0"/>
          <w:bCs w:val="0"/>
          <w:color w:val="auto"/>
          <w:kern w:val="0"/>
          <w:sz w:val="32"/>
          <w:szCs w:val="24"/>
          <w:highlight w:val="none"/>
          <w:u w:val="none" w:color="auto"/>
          <w:lang w:bidi="ar-SA"/>
        </w:rPr>
        <w:t>、</w:t>
      </w:r>
      <w:r>
        <w:rPr>
          <w:rFonts w:hint="eastAsia" w:ascii="黑体" w:hAnsi="黑体" w:eastAsia="黑体" w:cs="黑体"/>
          <w:b w:val="0"/>
          <w:bCs w:val="0"/>
          <w:color w:val="auto"/>
          <w:kern w:val="0"/>
          <w:sz w:val="32"/>
          <w:szCs w:val="24"/>
          <w:highlight w:val="none"/>
          <w:u w:val="none" w:color="auto"/>
          <w:lang w:val="en-US" w:eastAsia="zh-CN" w:bidi="ar-SA"/>
        </w:rPr>
        <w:t>申报途径和报送材料</w:t>
      </w:r>
      <w:r>
        <w:rPr>
          <w:rFonts w:hint="eastAsia" w:ascii="黑体" w:hAnsi="黑体" w:eastAsia="黑体" w:cs="黑体"/>
          <w:b w:val="0"/>
          <w:bCs w:val="0"/>
          <w:color w:val="auto"/>
          <w:kern w:val="0"/>
          <w:sz w:val="32"/>
          <w:szCs w:val="24"/>
          <w:highlight w:val="none"/>
          <w:u w:val="none" w:color="auto"/>
          <w:lang w:bidi="ar-SA"/>
        </w:rPr>
        <w:t>时间</w:t>
      </w:r>
      <w:r>
        <w:rPr>
          <w:rFonts w:hint="eastAsia" w:ascii="黑体" w:hAnsi="黑体" w:eastAsia="黑体" w:cs="黑体"/>
          <w:b w:val="0"/>
          <w:bCs w:val="0"/>
          <w:color w:val="auto"/>
          <w:kern w:val="0"/>
          <w:sz w:val="32"/>
          <w:szCs w:val="24"/>
          <w:highlight w:val="none"/>
          <w:u w:val="none" w:color="auto"/>
          <w:lang w:eastAsia="zh-CN" w:bidi="ar-SA"/>
        </w:rPr>
        <w:t>、</w:t>
      </w:r>
      <w:r>
        <w:rPr>
          <w:rFonts w:hint="eastAsia" w:ascii="黑体" w:hAnsi="黑体" w:eastAsia="黑体" w:cs="黑体"/>
          <w:b w:val="0"/>
          <w:bCs w:val="0"/>
          <w:color w:val="auto"/>
          <w:kern w:val="0"/>
          <w:sz w:val="32"/>
          <w:szCs w:val="24"/>
          <w:highlight w:val="none"/>
          <w:u w:val="none" w:color="auto"/>
          <w:lang w:bidi="ar-SA"/>
        </w:rPr>
        <w:t>地点</w:t>
      </w:r>
    </w:p>
    <w:p>
      <w:pPr>
        <w:keepNext w:val="0"/>
        <w:keepLines w:val="0"/>
        <w:pageBreakBefore w:val="0"/>
        <w:widowControl w:val="0"/>
        <w:numPr>
          <w:ilvl w:val="0"/>
          <w:numId w:val="0"/>
        </w:numPr>
        <w:kinsoku/>
        <w:wordWrap/>
        <w:overflowPunct w:val="0"/>
        <w:topLinePunct w:val="0"/>
        <w:autoSpaceDE/>
        <w:autoSpaceDN w:val="0"/>
        <w:bidi w:val="0"/>
        <w:adjustRightInd/>
        <w:snapToGrid/>
        <w:spacing w:before="0" w:beforeLines="0" w:after="0" w:afterLines="0" w:line="600" w:lineRule="exact"/>
        <w:ind w:left="0" w:leftChars="0" w:right="0" w:rightChars="0" w:firstLine="640" w:firstLineChars="200"/>
        <w:jc w:val="both"/>
        <w:textAlignment w:val="auto"/>
        <w:outlineLvl w:val="9"/>
        <w:rPr>
          <w:rFonts w:hint="eastAsia" w:ascii="仿宋_GB2312" w:hAnsi="仿宋_GB2312" w:eastAsia="仿宋_GB2312" w:cs="Times New Roman"/>
          <w:b w:val="0"/>
          <w:color w:val="auto"/>
          <w:kern w:val="0"/>
          <w:sz w:val="32"/>
          <w:szCs w:val="24"/>
          <w:highlight w:val="none"/>
          <w:u w:val="none" w:color="auto"/>
          <w:lang w:bidi="ar-SA"/>
        </w:rPr>
      </w:pPr>
      <w:r>
        <w:rPr>
          <w:rFonts w:hint="eastAsia" w:ascii="仿宋_GB2312" w:hAnsi="仿宋_GB2312" w:eastAsia="仿宋_GB2312" w:cs="Times New Roman"/>
          <w:b w:val="0"/>
          <w:color w:val="auto"/>
          <w:kern w:val="0"/>
          <w:sz w:val="32"/>
          <w:szCs w:val="24"/>
          <w:highlight w:val="none"/>
          <w:u w:val="none" w:color="auto"/>
          <w:lang w:eastAsia="zh-CN" w:bidi="ar-SA"/>
        </w:rPr>
        <w:t>申报人及各单位请认真阅读《</w:t>
      </w:r>
      <w:r>
        <w:rPr>
          <w:rFonts w:hint="eastAsia" w:ascii="仿宋_GB2312" w:hAnsi="仿宋_GB2312" w:cs="Times New Roman"/>
          <w:b w:val="0"/>
          <w:color w:val="auto"/>
          <w:kern w:val="0"/>
          <w:sz w:val="32"/>
          <w:szCs w:val="24"/>
          <w:highlight w:val="none"/>
          <w:u w:val="none" w:color="auto"/>
          <w:lang w:eastAsia="zh-CN" w:bidi="ar-SA"/>
        </w:rPr>
        <w:t>2022年度</w:t>
      </w:r>
      <w:r>
        <w:rPr>
          <w:rFonts w:hint="eastAsia" w:ascii="仿宋_GB2312" w:hAnsi="仿宋_GB2312" w:eastAsia="仿宋_GB2312" w:cs="Times New Roman"/>
          <w:b w:val="0"/>
          <w:color w:val="auto"/>
          <w:kern w:val="0"/>
          <w:sz w:val="32"/>
          <w:szCs w:val="24"/>
          <w:highlight w:val="none"/>
          <w:u w:val="none" w:color="auto"/>
          <w:lang w:eastAsia="zh-CN" w:bidi="ar-SA"/>
        </w:rPr>
        <w:t>广东省建筑工程职称评审申报材料填报指南》（附件</w:t>
      </w:r>
      <w:r>
        <w:rPr>
          <w:rFonts w:hint="eastAsia" w:ascii="仿宋_GB2312" w:hAnsi="仿宋_GB2312" w:cs="Times New Roman"/>
          <w:b w:val="0"/>
          <w:color w:val="auto"/>
          <w:kern w:val="0"/>
          <w:sz w:val="32"/>
          <w:szCs w:val="24"/>
          <w:highlight w:val="none"/>
          <w:u w:val="none" w:color="auto"/>
          <w:lang w:val="en-US" w:eastAsia="zh-CN" w:bidi="ar-SA"/>
        </w:rPr>
        <w:t>2</w:t>
      </w:r>
      <w:r>
        <w:rPr>
          <w:rFonts w:hint="eastAsia" w:ascii="仿宋_GB2312" w:hAnsi="仿宋_GB2312" w:eastAsia="仿宋_GB2312" w:cs="Times New Roman"/>
          <w:b w:val="0"/>
          <w:color w:val="auto"/>
          <w:kern w:val="0"/>
          <w:sz w:val="32"/>
          <w:szCs w:val="24"/>
          <w:highlight w:val="none"/>
          <w:u w:val="none" w:color="auto"/>
          <w:lang w:eastAsia="zh-CN" w:bidi="ar-SA"/>
        </w:rPr>
        <w:t>）。</w:t>
      </w:r>
    </w:p>
    <w:p>
      <w:pPr>
        <w:keepNext w:val="0"/>
        <w:keepLines w:val="0"/>
        <w:pageBreakBefore w:val="0"/>
        <w:widowControl w:val="0"/>
        <w:numPr>
          <w:ilvl w:val="0"/>
          <w:numId w:val="0"/>
        </w:numPr>
        <w:kinsoku/>
        <w:wordWrap/>
        <w:overflowPunct w:val="0"/>
        <w:topLinePunct w:val="0"/>
        <w:autoSpaceDE/>
        <w:autoSpaceDN w:val="0"/>
        <w:bidi w:val="0"/>
        <w:adjustRightInd/>
        <w:snapToGrid/>
        <w:spacing w:before="0" w:beforeLines="0" w:after="0" w:afterLines="0" w:line="600" w:lineRule="exact"/>
        <w:ind w:left="0" w:leftChars="0" w:right="0" w:rightChars="0" w:firstLine="640" w:firstLineChars="200"/>
        <w:jc w:val="both"/>
        <w:textAlignment w:val="auto"/>
        <w:outlineLvl w:val="9"/>
        <w:rPr>
          <w:rFonts w:hint="eastAsia" w:ascii="楷体_GB2312" w:hAnsi="楷体_GB2312" w:eastAsia="楷体_GB2312" w:cs="楷体_GB2312"/>
          <w:b w:val="0"/>
          <w:bCs w:val="0"/>
          <w:color w:val="auto"/>
          <w:kern w:val="0"/>
          <w:sz w:val="32"/>
          <w:szCs w:val="24"/>
          <w:highlight w:val="none"/>
          <w:u w:val="none" w:color="auto"/>
          <w:lang w:val="en-US" w:eastAsia="zh-CN" w:bidi="ar-SA"/>
        </w:rPr>
      </w:pPr>
      <w:r>
        <w:rPr>
          <w:rFonts w:hint="eastAsia" w:ascii="楷体_GB2312" w:hAnsi="楷体_GB2312" w:eastAsia="楷体_GB2312" w:cs="楷体_GB2312"/>
          <w:b w:val="0"/>
          <w:bCs w:val="0"/>
          <w:color w:val="auto"/>
          <w:kern w:val="0"/>
          <w:sz w:val="32"/>
          <w:szCs w:val="24"/>
          <w:highlight w:val="none"/>
          <w:u w:val="none" w:color="auto"/>
          <w:lang w:val="en-US" w:eastAsia="zh-CN" w:bidi="ar-SA"/>
        </w:rPr>
        <w:t>（一）申报途径</w:t>
      </w:r>
      <w:ins w:id="1" w:author="周娟" w:date="2022-10-20T11:04:01Z">
        <w:r>
          <w:rPr>
            <w:rFonts w:hint="eastAsia" w:ascii="楷体_GB2312" w:hAnsi="楷体_GB2312" w:eastAsia="楷体_GB2312" w:cs="楷体_GB2312"/>
            <w:b w:val="0"/>
            <w:bCs w:val="0"/>
            <w:color w:val="auto"/>
            <w:kern w:val="0"/>
            <w:sz w:val="32"/>
            <w:szCs w:val="24"/>
            <w:highlight w:val="none"/>
            <w:u w:val="none" w:color="auto"/>
            <w:lang w:val="en-US" w:eastAsia="zh-CN" w:bidi="ar-SA"/>
          </w:rPr>
          <w:t>。</w:t>
        </w:r>
      </w:ins>
    </w:p>
    <w:p>
      <w:pPr>
        <w:keepNext w:val="0"/>
        <w:keepLines w:val="0"/>
        <w:pageBreakBefore w:val="0"/>
        <w:widowControl w:val="0"/>
        <w:numPr>
          <w:ilvl w:val="0"/>
          <w:numId w:val="0"/>
        </w:numPr>
        <w:kinsoku/>
        <w:wordWrap/>
        <w:overflowPunct w:val="0"/>
        <w:topLinePunct w:val="0"/>
        <w:autoSpaceDE/>
        <w:autoSpaceDN w:val="0"/>
        <w:bidi w:val="0"/>
        <w:adjustRightInd/>
        <w:snapToGrid/>
        <w:spacing w:before="0" w:beforeLines="0" w:after="0" w:afterLines="0" w:line="600" w:lineRule="exact"/>
        <w:ind w:left="0" w:leftChars="0" w:right="0" w:rightChars="0" w:firstLine="640" w:firstLineChars="200"/>
        <w:jc w:val="both"/>
        <w:textAlignment w:val="auto"/>
        <w:outlineLvl w:val="9"/>
        <w:rPr>
          <w:rFonts w:hint="eastAsia" w:ascii="仿宋_GB2312" w:hAnsi="仿宋_GB2312" w:eastAsia="仿宋_GB2312" w:cs="Times New Roman"/>
          <w:color w:val="auto"/>
          <w:kern w:val="0"/>
          <w:sz w:val="32"/>
          <w:szCs w:val="24"/>
          <w:highlight w:val="none"/>
          <w:u w:val="none" w:color="auto"/>
          <w:lang w:bidi="ar-SA"/>
        </w:rPr>
      </w:pPr>
      <w:r>
        <w:rPr>
          <w:rFonts w:hint="eastAsia" w:ascii="仿宋_GB2312" w:hAnsi="仿宋_GB2312" w:eastAsia="仿宋_GB2312" w:cs="Times New Roman"/>
          <w:color w:val="auto"/>
          <w:kern w:val="0"/>
          <w:sz w:val="32"/>
          <w:szCs w:val="24"/>
          <w:highlight w:val="none"/>
          <w:u w:val="none" w:color="auto"/>
          <w:lang w:bidi="ar-SA"/>
        </w:rPr>
        <w:t>凡符合条件并有意申报的人员可通过以下途径申报：</w:t>
      </w:r>
    </w:p>
    <w:p>
      <w:pPr>
        <w:keepNext w:val="0"/>
        <w:keepLines w:val="0"/>
        <w:pageBreakBefore w:val="0"/>
        <w:widowControl w:val="0"/>
        <w:numPr>
          <w:ilvl w:val="0"/>
          <w:numId w:val="1"/>
        </w:numPr>
        <w:kinsoku/>
        <w:wordWrap/>
        <w:overflowPunct w:val="0"/>
        <w:topLinePunct w:val="0"/>
        <w:autoSpaceDE/>
        <w:bidi w:val="0"/>
        <w:adjustRightInd/>
        <w:snapToGrid/>
        <w:spacing w:before="0" w:beforeLines="0" w:after="0" w:afterLines="0" w:line="600" w:lineRule="exact"/>
        <w:ind w:left="0" w:leftChars="0" w:right="0" w:rightChars="0" w:firstLine="640" w:firstLineChars="200"/>
        <w:jc w:val="both"/>
        <w:textAlignment w:val="auto"/>
        <w:outlineLvl w:val="9"/>
        <w:rPr>
          <w:rFonts w:hint="eastAsia" w:ascii="仿宋_GB2312" w:hAnsi="仿宋_GB2312" w:eastAsia="仿宋_GB2312" w:cs="Times New Roman"/>
          <w:color w:val="auto"/>
          <w:kern w:val="0"/>
          <w:sz w:val="32"/>
          <w:szCs w:val="24"/>
          <w:highlight w:val="none"/>
          <w:u w:val="none" w:color="auto"/>
          <w:lang w:bidi="ar-SA"/>
        </w:rPr>
      </w:pPr>
      <w:r>
        <w:rPr>
          <w:rFonts w:hint="eastAsia" w:ascii="仿宋_GB2312" w:hAnsi="仿宋_GB2312" w:eastAsia="仿宋_GB2312" w:cs="Times New Roman"/>
          <w:color w:val="auto"/>
          <w:kern w:val="0"/>
          <w:sz w:val="32"/>
          <w:szCs w:val="24"/>
          <w:highlight w:val="none"/>
          <w:u w:val="none" w:color="auto"/>
          <w:lang w:bidi="ar-SA"/>
        </w:rPr>
        <w:t>由其本人向所在单位提出申请，提交申请材料，由所在单位核实同意后</w:t>
      </w:r>
      <w:r>
        <w:rPr>
          <w:rFonts w:hint="eastAsia" w:ascii="仿宋_GB2312" w:hAnsi="仿宋_GB2312" w:eastAsia="仿宋_GB2312" w:cs="Times New Roman"/>
          <w:color w:val="auto"/>
          <w:kern w:val="0"/>
          <w:sz w:val="32"/>
          <w:szCs w:val="24"/>
          <w:highlight w:val="none"/>
          <w:u w:val="none" w:color="auto"/>
          <w:lang w:eastAsia="zh-CN" w:bidi="ar-SA"/>
        </w:rPr>
        <w:t>集中</w:t>
      </w:r>
      <w:r>
        <w:rPr>
          <w:rFonts w:hint="eastAsia" w:ascii="仿宋_GB2312" w:hAnsi="仿宋_GB2312" w:eastAsia="仿宋_GB2312" w:cs="Times New Roman"/>
          <w:color w:val="auto"/>
          <w:kern w:val="0"/>
          <w:sz w:val="32"/>
          <w:szCs w:val="24"/>
          <w:highlight w:val="none"/>
          <w:u w:val="none" w:color="auto"/>
          <w:lang w:bidi="ar-SA"/>
        </w:rPr>
        <w:t>申报</w:t>
      </w:r>
      <w:r>
        <w:rPr>
          <w:rFonts w:hint="eastAsia" w:ascii="仿宋_GB2312" w:hAnsi="仿宋_GB2312" w:eastAsia="仿宋_GB2312" w:cs="Times New Roman"/>
          <w:color w:val="auto"/>
          <w:kern w:val="0"/>
          <w:sz w:val="32"/>
          <w:szCs w:val="24"/>
          <w:highlight w:val="none"/>
          <w:u w:val="none" w:color="auto"/>
          <w:lang w:eastAsia="zh-CN" w:bidi="ar-SA"/>
        </w:rPr>
        <w:t>。</w:t>
      </w:r>
    </w:p>
    <w:p>
      <w:pPr>
        <w:keepNext w:val="0"/>
        <w:keepLines w:val="0"/>
        <w:pageBreakBefore w:val="0"/>
        <w:widowControl w:val="0"/>
        <w:numPr>
          <w:ilvl w:val="-1"/>
          <w:numId w:val="0"/>
        </w:numPr>
        <w:kinsoku/>
        <w:wordWrap/>
        <w:overflowPunct w:val="0"/>
        <w:topLinePunct w:val="0"/>
        <w:autoSpaceDE/>
        <w:bidi w:val="0"/>
        <w:adjustRightInd/>
        <w:snapToGrid/>
        <w:spacing w:before="0" w:beforeLines="0" w:after="0" w:afterLines="0" w:line="600" w:lineRule="exact"/>
        <w:ind w:left="0" w:leftChars="0" w:right="0" w:rightChars="0" w:firstLine="640" w:firstLineChars="200"/>
        <w:jc w:val="both"/>
        <w:textAlignment w:val="auto"/>
        <w:outlineLvl w:val="9"/>
        <w:rPr>
          <w:rFonts w:ascii="仿宋_GB2312" w:hAnsi="仿宋_GB2312" w:eastAsia="仿宋_GB2312" w:cs="Times New Roman"/>
          <w:color w:val="auto"/>
          <w:kern w:val="0"/>
          <w:sz w:val="32"/>
          <w:szCs w:val="22"/>
          <w:highlight w:val="none"/>
          <w:u w:val="none" w:color="auto"/>
          <w:lang w:bidi="ar-SA"/>
        </w:rPr>
      </w:pPr>
      <w:r>
        <w:rPr>
          <w:rFonts w:hint="eastAsia" w:ascii="仿宋_GB2312" w:hAnsi="仿宋_GB2312" w:eastAsia="仿宋_GB2312" w:cs="Times New Roman"/>
          <w:color w:val="auto"/>
          <w:kern w:val="0"/>
          <w:sz w:val="32"/>
          <w:szCs w:val="24"/>
          <w:highlight w:val="none"/>
          <w:u w:val="none" w:color="auto"/>
          <w:lang w:val="en-US" w:eastAsia="zh-CN" w:bidi="ar-SA"/>
        </w:rPr>
        <w:t>2.</w:t>
      </w:r>
      <w:r>
        <w:rPr>
          <w:rFonts w:ascii="仿宋_GB2312" w:hAnsi="仿宋_GB2312" w:eastAsia="仿宋_GB2312" w:cs="Times New Roman"/>
          <w:color w:val="auto"/>
          <w:kern w:val="0"/>
          <w:sz w:val="32"/>
          <w:szCs w:val="22"/>
          <w:highlight w:val="none"/>
          <w:u w:val="none" w:color="auto"/>
          <w:lang w:bidi="ar-SA"/>
        </w:rPr>
        <w:t>对经所在单位同意到企业开展创新工作或创办企业的高等学校、科研机构科技人员，以及到高等学校和科研院所兼职的企业家和企业科技人员，可在现工作单位</w:t>
      </w:r>
      <w:r>
        <w:rPr>
          <w:rFonts w:hint="eastAsia" w:ascii="仿宋_GB2312" w:hAnsi="仿宋_GB2312" w:eastAsia="仿宋_GB2312" w:cs="Times New Roman"/>
          <w:color w:val="auto"/>
          <w:kern w:val="0"/>
          <w:sz w:val="32"/>
          <w:szCs w:val="22"/>
          <w:highlight w:val="none"/>
          <w:u w:val="none" w:color="auto"/>
          <w:lang w:eastAsia="zh-CN" w:bidi="ar-SA"/>
        </w:rPr>
        <w:t>集中</w:t>
      </w:r>
      <w:r>
        <w:rPr>
          <w:rFonts w:ascii="仿宋_GB2312" w:hAnsi="仿宋_GB2312" w:eastAsia="仿宋_GB2312" w:cs="Times New Roman"/>
          <w:color w:val="auto"/>
          <w:kern w:val="0"/>
          <w:sz w:val="32"/>
          <w:szCs w:val="22"/>
          <w:highlight w:val="none"/>
          <w:u w:val="none" w:color="auto"/>
          <w:lang w:bidi="ar-SA"/>
        </w:rPr>
        <w:t>申报与</w:t>
      </w:r>
      <w:r>
        <w:rPr>
          <w:rFonts w:hint="eastAsia" w:ascii="仿宋_GB2312" w:hAnsi="仿宋_GB2312" w:eastAsia="仿宋_GB2312" w:cs="Times New Roman"/>
          <w:color w:val="auto"/>
          <w:kern w:val="0"/>
          <w:sz w:val="32"/>
          <w:szCs w:val="22"/>
          <w:highlight w:val="none"/>
          <w:u w:val="none" w:color="auto"/>
          <w:lang w:eastAsia="zh-CN" w:bidi="ar-SA"/>
        </w:rPr>
        <w:t>本人</w:t>
      </w:r>
      <w:r>
        <w:rPr>
          <w:rFonts w:ascii="仿宋_GB2312" w:hAnsi="仿宋_GB2312" w:eastAsia="仿宋_GB2312" w:cs="Times New Roman"/>
          <w:color w:val="auto"/>
          <w:kern w:val="0"/>
          <w:sz w:val="32"/>
          <w:szCs w:val="22"/>
          <w:highlight w:val="none"/>
          <w:u w:val="none" w:color="auto"/>
          <w:lang w:bidi="ar-SA"/>
        </w:rPr>
        <w:t>专业相关的职称评审。</w:t>
      </w:r>
    </w:p>
    <w:p>
      <w:pPr>
        <w:keepNext w:val="0"/>
        <w:keepLines w:val="0"/>
        <w:pageBreakBefore w:val="0"/>
        <w:widowControl w:val="0"/>
        <w:numPr>
          <w:ilvl w:val="0"/>
          <w:numId w:val="0"/>
        </w:numPr>
        <w:kinsoku/>
        <w:wordWrap/>
        <w:overflowPunct w:val="0"/>
        <w:topLinePunct w:val="0"/>
        <w:autoSpaceDE/>
        <w:autoSpaceDN w:val="0"/>
        <w:bidi w:val="0"/>
        <w:adjustRightInd/>
        <w:snapToGrid/>
        <w:spacing w:before="0" w:beforeLines="0" w:after="0" w:afterLines="0" w:line="600" w:lineRule="exact"/>
        <w:ind w:right="0" w:rightChars="0" w:firstLine="640" w:firstLineChars="200"/>
        <w:jc w:val="both"/>
        <w:textAlignment w:val="auto"/>
        <w:outlineLvl w:val="9"/>
        <w:rPr>
          <w:rFonts w:hint="eastAsia" w:ascii="楷体_GB2312" w:hAnsi="楷体_GB2312" w:eastAsia="楷体_GB2312" w:cs="楷体_GB2312"/>
          <w:b w:val="0"/>
          <w:bCs w:val="0"/>
          <w:color w:val="auto"/>
          <w:kern w:val="0"/>
          <w:sz w:val="32"/>
          <w:szCs w:val="24"/>
          <w:highlight w:val="none"/>
          <w:u w:val="none" w:color="auto"/>
          <w:lang w:val="en-US" w:eastAsia="zh-CN" w:bidi="ar-SA"/>
        </w:rPr>
      </w:pPr>
      <w:r>
        <w:rPr>
          <w:rFonts w:hint="eastAsia" w:ascii="楷体_GB2312" w:hAnsi="楷体_GB2312" w:eastAsia="楷体_GB2312" w:cs="楷体_GB2312"/>
          <w:b w:val="0"/>
          <w:bCs w:val="0"/>
          <w:color w:val="auto"/>
          <w:kern w:val="0"/>
          <w:sz w:val="32"/>
          <w:szCs w:val="24"/>
          <w:highlight w:val="none"/>
          <w:u w:val="none" w:color="auto"/>
          <w:lang w:eastAsia="zh-CN" w:bidi="ar-SA"/>
        </w:rPr>
        <w:t>（</w:t>
      </w:r>
      <w:r>
        <w:rPr>
          <w:rFonts w:hint="eastAsia" w:ascii="楷体_GB2312" w:hAnsi="楷体_GB2312" w:eastAsia="楷体_GB2312" w:cs="楷体_GB2312"/>
          <w:b w:val="0"/>
          <w:bCs w:val="0"/>
          <w:color w:val="auto"/>
          <w:kern w:val="0"/>
          <w:sz w:val="32"/>
          <w:szCs w:val="24"/>
          <w:highlight w:val="none"/>
          <w:u w:val="none" w:color="auto"/>
          <w:lang w:val="en-US" w:eastAsia="zh-CN" w:bidi="ar-SA"/>
        </w:rPr>
        <w:t>二</w:t>
      </w:r>
      <w:r>
        <w:rPr>
          <w:rFonts w:hint="eastAsia" w:ascii="楷体_GB2312" w:hAnsi="楷体_GB2312" w:eastAsia="楷体_GB2312" w:cs="楷体_GB2312"/>
          <w:b w:val="0"/>
          <w:bCs w:val="0"/>
          <w:color w:val="auto"/>
          <w:kern w:val="0"/>
          <w:sz w:val="32"/>
          <w:szCs w:val="24"/>
          <w:highlight w:val="none"/>
          <w:u w:val="none" w:color="auto"/>
          <w:lang w:eastAsia="zh-CN" w:bidi="ar-SA"/>
        </w:rPr>
        <w:t>）</w:t>
      </w:r>
      <w:r>
        <w:rPr>
          <w:rFonts w:hint="eastAsia" w:ascii="楷体_GB2312" w:hAnsi="楷体_GB2312" w:eastAsia="楷体_GB2312" w:cs="楷体_GB2312"/>
          <w:b w:val="0"/>
          <w:bCs w:val="0"/>
          <w:color w:val="auto"/>
          <w:kern w:val="0"/>
          <w:sz w:val="32"/>
          <w:szCs w:val="24"/>
          <w:highlight w:val="none"/>
          <w:u w:val="none" w:color="auto"/>
          <w:lang w:val="en-US" w:eastAsia="zh-CN" w:bidi="ar-SA"/>
        </w:rPr>
        <w:t>集中报送</w:t>
      </w:r>
      <w:ins w:id="2" w:author="周娟" w:date="2022-10-20T11:04:03Z">
        <w:r>
          <w:rPr>
            <w:rFonts w:hint="eastAsia" w:ascii="楷体_GB2312" w:hAnsi="楷体_GB2312" w:eastAsia="楷体_GB2312" w:cs="楷体_GB2312"/>
            <w:b w:val="0"/>
            <w:bCs w:val="0"/>
            <w:color w:val="auto"/>
            <w:kern w:val="0"/>
            <w:sz w:val="32"/>
            <w:szCs w:val="24"/>
            <w:highlight w:val="none"/>
            <w:u w:val="none" w:color="auto"/>
            <w:lang w:val="en-US" w:eastAsia="zh-CN" w:bidi="ar-SA"/>
          </w:rPr>
          <w:t>。</w:t>
        </w:r>
      </w:ins>
    </w:p>
    <w:p>
      <w:pPr>
        <w:keepNext w:val="0"/>
        <w:keepLines w:val="0"/>
        <w:pageBreakBefore w:val="0"/>
        <w:widowControl w:val="0"/>
        <w:numPr>
          <w:ilvl w:val="0"/>
          <w:numId w:val="0"/>
        </w:numPr>
        <w:kinsoku/>
        <w:wordWrap/>
        <w:overflowPunct w:val="0"/>
        <w:topLinePunct w:val="0"/>
        <w:autoSpaceDE/>
        <w:autoSpaceDN w:val="0"/>
        <w:bidi w:val="0"/>
        <w:adjustRightInd/>
        <w:snapToGrid/>
        <w:spacing w:before="0" w:beforeLines="0" w:after="0" w:afterLines="0" w:line="600" w:lineRule="exact"/>
        <w:ind w:right="0" w:rightChars="0" w:firstLine="640" w:firstLineChars="200"/>
        <w:jc w:val="both"/>
        <w:textAlignment w:val="auto"/>
        <w:outlineLvl w:val="9"/>
        <w:rPr>
          <w:rFonts w:hint="eastAsia" w:ascii="仿宋_GB2312" w:hAnsi="仿宋_GB2312" w:eastAsia="仿宋_GB2312" w:cs="仿宋_GB2312"/>
          <w:b w:val="0"/>
          <w:bCs w:val="0"/>
          <w:color w:val="auto"/>
          <w:kern w:val="0"/>
          <w:sz w:val="32"/>
          <w:szCs w:val="24"/>
          <w:highlight w:val="none"/>
          <w:u w:val="none"/>
          <w:lang w:eastAsia="zh-CN" w:bidi="ar-SA"/>
        </w:rPr>
      </w:pPr>
      <w:r>
        <w:rPr>
          <w:rFonts w:hint="eastAsia" w:ascii="仿宋_GB2312" w:hAnsi="仿宋_GB2312" w:eastAsia="仿宋_GB2312" w:cs="Times New Roman"/>
          <w:color w:val="auto"/>
          <w:kern w:val="0"/>
          <w:sz w:val="32"/>
          <w:szCs w:val="24"/>
          <w:highlight w:val="none"/>
          <w:u w:val="none" w:color="auto"/>
          <w:lang w:val="en-US" w:eastAsia="zh-CN" w:bidi="ar-SA"/>
        </w:rPr>
        <w:t>申报材料</w:t>
      </w:r>
      <w:r>
        <w:rPr>
          <w:rFonts w:hint="eastAsia" w:ascii="仿宋_GB2312" w:hAnsi="仿宋_GB2312" w:cs="Times New Roman"/>
          <w:color w:val="auto"/>
          <w:kern w:val="0"/>
          <w:sz w:val="32"/>
          <w:szCs w:val="24"/>
          <w:highlight w:val="none"/>
          <w:u w:val="none" w:color="auto"/>
          <w:lang w:val="en-US" w:eastAsia="zh-CN" w:bidi="ar-SA"/>
        </w:rPr>
        <w:t>须</w:t>
      </w:r>
      <w:r>
        <w:rPr>
          <w:rFonts w:hint="eastAsia" w:ascii="仿宋_GB2312" w:hAnsi="仿宋_GB2312" w:eastAsia="仿宋_GB2312" w:cs="Times New Roman"/>
          <w:color w:val="auto"/>
          <w:kern w:val="0"/>
          <w:sz w:val="32"/>
          <w:szCs w:val="24"/>
          <w:highlight w:val="none"/>
          <w:u w:val="none" w:color="auto"/>
          <w:lang w:val="en-US" w:eastAsia="zh-CN" w:bidi="ar-SA"/>
        </w:rPr>
        <w:t>实行集中报送</w:t>
      </w:r>
      <w:r>
        <w:rPr>
          <w:rFonts w:hint="eastAsia" w:ascii="仿宋_GB2312" w:hAnsi="仿宋_GB2312" w:cs="Times New Roman"/>
          <w:color w:val="auto"/>
          <w:kern w:val="0"/>
          <w:sz w:val="32"/>
          <w:szCs w:val="24"/>
          <w:highlight w:val="none"/>
          <w:u w:val="none" w:color="auto"/>
          <w:lang w:val="en-US" w:eastAsia="zh-CN" w:bidi="ar-SA"/>
        </w:rPr>
        <w:t>，省建筑高评委</w:t>
      </w:r>
      <w:r>
        <w:rPr>
          <w:rFonts w:hint="eastAsia" w:ascii="仿宋_GB2312" w:hAnsi="仿宋_GB2312" w:eastAsia="仿宋_GB2312" w:cs="Times New Roman"/>
          <w:color w:val="auto"/>
          <w:kern w:val="0"/>
          <w:sz w:val="32"/>
          <w:szCs w:val="24"/>
          <w:highlight w:val="none"/>
          <w:u w:val="none" w:color="auto"/>
          <w:lang w:val="en-US" w:eastAsia="zh-CN" w:bidi="ar-SA"/>
        </w:rPr>
        <w:t>不接收个人提交申报材料。各市人员</w:t>
      </w:r>
      <w:r>
        <w:rPr>
          <w:rFonts w:hint="eastAsia" w:ascii="仿宋_GB2312" w:hAnsi="仿宋_GB2312" w:eastAsia="仿宋_GB2312" w:cs="Times New Roman"/>
          <w:color w:val="auto"/>
          <w:kern w:val="0"/>
          <w:sz w:val="32"/>
          <w:szCs w:val="24"/>
          <w:highlight w:val="none"/>
          <w:u w:val="none" w:color="auto"/>
          <w:lang w:eastAsia="zh-CN" w:bidi="ar-SA"/>
        </w:rPr>
        <w:t>申报材料</w:t>
      </w:r>
      <w:r>
        <w:rPr>
          <w:rFonts w:hint="eastAsia" w:ascii="仿宋_GB2312" w:hAnsi="仿宋_GB2312" w:eastAsia="仿宋_GB2312" w:cs="Times New Roman"/>
          <w:color w:val="auto"/>
          <w:kern w:val="0"/>
          <w:sz w:val="32"/>
          <w:szCs w:val="24"/>
          <w:highlight w:val="none"/>
          <w:u w:val="none" w:color="auto"/>
          <w:lang w:val="en-US" w:eastAsia="zh-CN" w:bidi="ar-SA"/>
        </w:rPr>
        <w:t>由各市主管部门</w:t>
      </w:r>
      <w:r>
        <w:rPr>
          <w:rFonts w:hint="eastAsia" w:ascii="仿宋_GB2312" w:hAnsi="仿宋_GB2312" w:eastAsia="仿宋_GB2312" w:cs="Times New Roman"/>
          <w:color w:val="auto"/>
          <w:kern w:val="0"/>
          <w:sz w:val="32"/>
          <w:szCs w:val="24"/>
          <w:highlight w:val="none"/>
          <w:u w:val="none" w:color="auto"/>
          <w:lang w:bidi="ar-SA"/>
        </w:rPr>
        <w:t>核实同意后</w:t>
      </w:r>
      <w:r>
        <w:rPr>
          <w:rFonts w:hint="eastAsia" w:ascii="仿宋_GB2312" w:hAnsi="仿宋_GB2312" w:eastAsia="仿宋_GB2312" w:cs="Times New Roman"/>
          <w:color w:val="auto"/>
          <w:kern w:val="0"/>
          <w:sz w:val="32"/>
          <w:szCs w:val="24"/>
          <w:highlight w:val="none"/>
          <w:u w:val="none" w:color="auto"/>
          <w:lang w:val="en-US" w:eastAsia="zh-CN" w:bidi="ar-SA"/>
        </w:rPr>
        <w:t>集中</w:t>
      </w:r>
      <w:r>
        <w:rPr>
          <w:rFonts w:hint="eastAsia" w:ascii="仿宋_GB2312" w:hAnsi="仿宋_GB2312" w:eastAsia="仿宋_GB2312" w:cs="Times New Roman"/>
          <w:color w:val="auto"/>
          <w:kern w:val="0"/>
          <w:sz w:val="32"/>
          <w:szCs w:val="24"/>
          <w:highlight w:val="none"/>
          <w:u w:val="none" w:color="auto"/>
          <w:lang w:bidi="ar-SA"/>
        </w:rPr>
        <w:t>报送。省各有关企事业单位</w:t>
      </w:r>
      <w:r>
        <w:rPr>
          <w:rFonts w:hint="eastAsia" w:ascii="仿宋_GB2312" w:hAnsi="仿宋_GB2312" w:eastAsia="仿宋_GB2312" w:cs="Times New Roman"/>
          <w:color w:val="auto"/>
          <w:kern w:val="0"/>
          <w:sz w:val="32"/>
          <w:szCs w:val="24"/>
          <w:highlight w:val="none"/>
          <w:u w:val="none" w:color="auto"/>
          <w:lang w:val="en-US" w:eastAsia="zh-CN" w:bidi="ar-SA"/>
        </w:rPr>
        <w:t>人员申报材料</w:t>
      </w:r>
      <w:r>
        <w:rPr>
          <w:rFonts w:hint="eastAsia" w:ascii="仿宋_GB2312" w:hAnsi="仿宋_GB2312" w:eastAsia="仿宋_GB2312" w:cs="Times New Roman"/>
          <w:color w:val="auto"/>
          <w:kern w:val="0"/>
          <w:sz w:val="32"/>
          <w:szCs w:val="24"/>
          <w:highlight w:val="none"/>
          <w:u w:val="none" w:color="auto"/>
          <w:lang w:bidi="ar-SA"/>
        </w:rPr>
        <w:t>由其单位核实同意</w:t>
      </w:r>
      <w:r>
        <w:rPr>
          <w:rFonts w:hint="eastAsia" w:ascii="仿宋_GB2312" w:hAnsi="仿宋_GB2312" w:eastAsia="仿宋_GB2312" w:cs="Times New Roman"/>
          <w:color w:val="auto"/>
          <w:kern w:val="0"/>
          <w:sz w:val="32"/>
          <w:szCs w:val="24"/>
          <w:highlight w:val="none"/>
          <w:u w:val="none" w:color="auto"/>
          <w:lang w:eastAsia="zh-CN" w:bidi="ar-SA"/>
        </w:rPr>
        <w:t>并</w:t>
      </w:r>
      <w:r>
        <w:rPr>
          <w:rFonts w:hint="eastAsia" w:ascii="仿宋_GB2312" w:hAnsi="仿宋_GB2312" w:eastAsia="仿宋_GB2312" w:cs="Times New Roman"/>
          <w:color w:val="auto"/>
          <w:kern w:val="0"/>
          <w:sz w:val="32"/>
          <w:szCs w:val="24"/>
          <w:highlight w:val="none"/>
          <w:u w:val="none" w:color="auto"/>
          <w:lang w:bidi="ar-SA"/>
        </w:rPr>
        <w:t>报其省主管</w:t>
      </w:r>
      <w:r>
        <w:rPr>
          <w:rFonts w:hint="eastAsia" w:ascii="仿宋_GB2312" w:hAnsi="仿宋_GB2312" w:eastAsia="仿宋_GB2312" w:cs="Times New Roman"/>
          <w:color w:val="auto"/>
          <w:kern w:val="0"/>
          <w:sz w:val="32"/>
          <w:szCs w:val="24"/>
          <w:highlight w:val="none"/>
          <w:u w:val="none" w:color="auto"/>
          <w:lang w:val="en-US" w:eastAsia="zh-CN" w:bidi="ar-SA"/>
        </w:rPr>
        <w:t>单位</w:t>
      </w:r>
      <w:r>
        <w:rPr>
          <w:rFonts w:hint="eastAsia" w:ascii="仿宋_GB2312" w:hAnsi="仿宋_GB2312" w:eastAsia="仿宋_GB2312" w:cs="Times New Roman"/>
          <w:color w:val="auto"/>
          <w:kern w:val="0"/>
          <w:sz w:val="32"/>
          <w:szCs w:val="24"/>
          <w:highlight w:val="none"/>
          <w:u w:val="none" w:color="auto"/>
          <w:lang w:bidi="ar-SA"/>
        </w:rPr>
        <w:t>核实同意后集中报送。</w:t>
      </w:r>
      <w:r>
        <w:rPr>
          <w:rFonts w:hint="eastAsia" w:ascii="仿宋_GB2312" w:hAnsi="仿宋_GB2312" w:eastAsia="仿宋_GB2312" w:cs="Times New Roman"/>
          <w:color w:val="auto"/>
          <w:kern w:val="0"/>
          <w:sz w:val="32"/>
          <w:szCs w:val="24"/>
          <w:highlight w:val="none"/>
          <w:u w:val="none" w:color="auto"/>
          <w:lang w:val="en-US" w:eastAsia="zh-CN" w:bidi="ar-SA"/>
        </w:rPr>
        <w:t>其中，我</w:t>
      </w:r>
      <w:r>
        <w:rPr>
          <w:rFonts w:hint="eastAsia" w:ascii="仿宋_GB2312" w:hAnsi="仿宋_GB2312" w:eastAsia="仿宋_GB2312" w:cs="Times New Roman"/>
          <w:color w:val="auto"/>
          <w:kern w:val="0"/>
          <w:sz w:val="32"/>
          <w:szCs w:val="24"/>
          <w:highlight w:val="none"/>
          <w:u w:val="none" w:color="auto"/>
          <w:lang w:bidi="ar-SA"/>
        </w:rPr>
        <w:t>厅直属单位</w:t>
      </w:r>
      <w:r>
        <w:rPr>
          <w:rFonts w:hint="eastAsia" w:ascii="仿宋_GB2312" w:hAnsi="仿宋_GB2312" w:eastAsia="仿宋_GB2312" w:cs="Times New Roman"/>
          <w:color w:val="auto"/>
          <w:kern w:val="0"/>
          <w:sz w:val="32"/>
          <w:szCs w:val="24"/>
          <w:highlight w:val="none"/>
          <w:u w:val="none" w:color="auto"/>
          <w:lang w:val="en-US" w:eastAsia="zh-CN" w:bidi="ar-SA"/>
        </w:rPr>
        <w:t>人员申报材料由所在单位核实同意后集中报送；</w:t>
      </w:r>
      <w:r>
        <w:rPr>
          <w:rFonts w:hint="eastAsia" w:ascii="仿宋_GB2312" w:hAnsi="仿宋_GB2312" w:eastAsia="仿宋_GB2312" w:cs="Times New Roman"/>
          <w:color w:val="auto"/>
          <w:kern w:val="0"/>
          <w:sz w:val="32"/>
          <w:szCs w:val="24"/>
          <w:highlight w:val="none"/>
          <w:u w:val="none" w:color="auto"/>
          <w:lang w:bidi="ar-SA"/>
        </w:rPr>
        <w:t>在省工商</w:t>
      </w:r>
      <w:r>
        <w:rPr>
          <w:rFonts w:hint="eastAsia" w:ascii="仿宋_GB2312" w:hAnsi="仿宋_GB2312" w:eastAsia="仿宋_GB2312" w:cs="Times New Roman"/>
          <w:color w:val="auto"/>
          <w:kern w:val="0"/>
          <w:sz w:val="32"/>
          <w:szCs w:val="24"/>
          <w:highlight w:val="none"/>
          <w:u w:val="none" w:color="auto"/>
          <w:lang w:eastAsia="zh-CN" w:bidi="ar-SA"/>
        </w:rPr>
        <w:t>局</w:t>
      </w:r>
      <w:r>
        <w:rPr>
          <w:rFonts w:hint="eastAsia" w:ascii="仿宋_GB2312" w:hAnsi="仿宋_GB2312" w:eastAsia="仿宋_GB2312" w:cs="Times New Roman"/>
          <w:color w:val="auto"/>
          <w:kern w:val="0"/>
          <w:sz w:val="32"/>
          <w:szCs w:val="24"/>
          <w:highlight w:val="none"/>
          <w:u w:val="none" w:color="auto"/>
          <w:lang w:bidi="ar-SA"/>
        </w:rPr>
        <w:t>注册</w:t>
      </w:r>
      <w:r>
        <w:rPr>
          <w:rFonts w:hint="eastAsia" w:ascii="仿宋_GB2312" w:hAnsi="仿宋_GB2312" w:eastAsia="仿宋_GB2312" w:cs="Times New Roman"/>
          <w:color w:val="auto"/>
          <w:kern w:val="0"/>
          <w:sz w:val="32"/>
          <w:szCs w:val="24"/>
          <w:highlight w:val="none"/>
          <w:u w:val="none" w:color="auto"/>
          <w:lang w:val="en-US" w:eastAsia="zh-CN" w:bidi="ar-SA"/>
        </w:rPr>
        <w:t>且没有明确上级主管单位</w:t>
      </w:r>
      <w:r>
        <w:rPr>
          <w:rFonts w:hint="eastAsia" w:ascii="仿宋_GB2312" w:hAnsi="仿宋_GB2312" w:eastAsia="仿宋_GB2312" w:cs="Times New Roman"/>
          <w:color w:val="auto"/>
          <w:kern w:val="0"/>
          <w:sz w:val="32"/>
          <w:szCs w:val="24"/>
          <w:highlight w:val="none"/>
          <w:u w:val="none" w:color="auto"/>
          <w:lang w:bidi="ar-SA"/>
        </w:rPr>
        <w:t>的</w:t>
      </w:r>
      <w:r>
        <w:rPr>
          <w:rFonts w:hint="eastAsia" w:ascii="仿宋_GB2312" w:hAnsi="仿宋_GB2312" w:eastAsia="仿宋_GB2312" w:cs="Times New Roman"/>
          <w:color w:val="auto"/>
          <w:kern w:val="0"/>
          <w:sz w:val="32"/>
          <w:szCs w:val="24"/>
          <w:highlight w:val="none"/>
          <w:u w:val="none" w:color="auto"/>
          <w:lang w:val="en-US" w:eastAsia="zh-CN" w:bidi="ar-SA"/>
        </w:rPr>
        <w:t>企业人员申报材料</w:t>
      </w:r>
      <w:r>
        <w:rPr>
          <w:rFonts w:hint="eastAsia" w:ascii="仿宋_GB2312" w:hAnsi="仿宋_GB2312" w:eastAsia="仿宋_GB2312" w:cs="Times New Roman"/>
          <w:color w:val="auto"/>
          <w:kern w:val="0"/>
          <w:sz w:val="32"/>
          <w:szCs w:val="24"/>
          <w:highlight w:val="none"/>
          <w:u w:val="none" w:color="auto"/>
          <w:lang w:bidi="ar-SA"/>
        </w:rPr>
        <w:t>由其</w:t>
      </w:r>
      <w:r>
        <w:rPr>
          <w:rFonts w:hint="eastAsia" w:ascii="仿宋_GB2312" w:hAnsi="仿宋_GB2312" w:eastAsia="仿宋_GB2312" w:cs="Times New Roman"/>
          <w:color w:val="auto"/>
          <w:kern w:val="0"/>
          <w:sz w:val="32"/>
          <w:szCs w:val="24"/>
          <w:highlight w:val="none"/>
          <w:u w:val="none" w:color="auto"/>
          <w:lang w:eastAsia="zh-CN" w:bidi="ar-SA"/>
        </w:rPr>
        <w:t>所在</w:t>
      </w:r>
      <w:r>
        <w:rPr>
          <w:rFonts w:hint="eastAsia" w:ascii="仿宋_GB2312" w:hAnsi="仿宋_GB2312" w:eastAsia="仿宋_GB2312" w:cs="Times New Roman"/>
          <w:color w:val="auto"/>
          <w:kern w:val="0"/>
          <w:sz w:val="32"/>
          <w:szCs w:val="24"/>
          <w:highlight w:val="none"/>
          <w:u w:val="none" w:color="auto"/>
          <w:lang w:bidi="ar-SA"/>
        </w:rPr>
        <w:t>单位</w:t>
      </w:r>
      <w:r>
        <w:rPr>
          <w:rFonts w:hint="eastAsia" w:ascii="仿宋_GB2312" w:hAnsi="仿宋_GB2312" w:eastAsia="仿宋_GB2312" w:cs="Times New Roman"/>
          <w:color w:val="auto"/>
          <w:kern w:val="0"/>
          <w:sz w:val="32"/>
          <w:szCs w:val="24"/>
          <w:highlight w:val="none"/>
          <w:u w:val="none" w:color="auto"/>
          <w:lang w:val="en-US" w:eastAsia="zh-CN" w:bidi="ar-SA"/>
        </w:rPr>
        <w:t>核实同意后</w:t>
      </w:r>
      <w:r>
        <w:rPr>
          <w:rFonts w:hint="eastAsia" w:ascii="仿宋_GB2312" w:hAnsi="仿宋_GB2312" w:eastAsia="仿宋_GB2312" w:cs="Times New Roman"/>
          <w:color w:val="auto"/>
          <w:kern w:val="0"/>
          <w:sz w:val="32"/>
          <w:szCs w:val="24"/>
          <w:highlight w:val="none"/>
          <w:u w:val="none" w:color="auto"/>
          <w:lang w:bidi="ar-SA"/>
        </w:rPr>
        <w:t>集中报送</w:t>
      </w:r>
      <w:r>
        <w:rPr>
          <w:rFonts w:hint="eastAsia" w:ascii="仿宋_GB2312" w:hAnsi="仿宋_GB2312" w:eastAsia="仿宋_GB2312" w:cs="Times New Roman"/>
          <w:color w:val="auto"/>
          <w:kern w:val="0"/>
          <w:sz w:val="32"/>
          <w:szCs w:val="24"/>
          <w:highlight w:val="none"/>
          <w:u w:val="none" w:color="auto"/>
          <w:lang w:eastAsia="zh-CN" w:bidi="ar-SA"/>
        </w:rPr>
        <w:t>；自由职业者申报</w:t>
      </w:r>
      <w:r>
        <w:rPr>
          <w:rFonts w:hint="eastAsia" w:ascii="仿宋_GB2312" w:hAnsi="仿宋_GB2312" w:cs="Times New Roman"/>
          <w:color w:val="auto"/>
          <w:kern w:val="0"/>
          <w:sz w:val="32"/>
          <w:szCs w:val="24"/>
          <w:highlight w:val="none"/>
          <w:u w:val="none" w:color="auto"/>
          <w:lang w:val="en-US" w:eastAsia="zh-CN" w:bidi="ar-SA"/>
        </w:rPr>
        <w:t>材料</w:t>
      </w:r>
      <w:r>
        <w:rPr>
          <w:rFonts w:hint="eastAsia" w:ascii="仿宋_GB2312" w:hAnsi="仿宋_GB2312" w:eastAsia="仿宋_GB2312" w:cs="Times New Roman"/>
          <w:color w:val="auto"/>
          <w:kern w:val="0"/>
          <w:sz w:val="32"/>
          <w:szCs w:val="24"/>
          <w:highlight w:val="none"/>
          <w:u w:val="none" w:color="auto"/>
          <w:lang w:eastAsia="zh-CN" w:bidi="ar-SA"/>
        </w:rPr>
        <w:t>由人事代理机构或行业性社会组织等履行审核、公示、推荐等程序</w:t>
      </w:r>
      <w:r>
        <w:rPr>
          <w:rFonts w:hint="eastAsia" w:ascii="仿宋_GB2312" w:hAnsi="仿宋_GB2312" w:eastAsia="仿宋_GB2312" w:cs="Times New Roman"/>
          <w:color w:val="auto"/>
          <w:kern w:val="0"/>
          <w:sz w:val="32"/>
          <w:szCs w:val="24"/>
          <w:highlight w:val="none"/>
          <w:u w:val="none" w:color="auto"/>
          <w:lang w:val="en-US" w:eastAsia="zh-CN" w:bidi="ar-SA"/>
        </w:rPr>
        <w:t>后</w:t>
      </w:r>
      <w:r>
        <w:rPr>
          <w:rFonts w:hint="eastAsia" w:ascii="仿宋_GB2312" w:hAnsi="仿宋_GB2312" w:eastAsia="仿宋_GB2312" w:cs="Times New Roman"/>
          <w:color w:val="auto"/>
          <w:kern w:val="0"/>
          <w:sz w:val="32"/>
          <w:szCs w:val="24"/>
          <w:highlight w:val="none"/>
          <w:u w:val="none" w:color="auto"/>
          <w:lang w:bidi="ar-SA"/>
        </w:rPr>
        <w:t>集中报送。</w:t>
      </w:r>
      <w:r>
        <w:rPr>
          <w:rFonts w:hint="eastAsia" w:ascii="仿宋_GB2312" w:hAnsi="仿宋_GB2312" w:eastAsia="仿宋_GB2312" w:cs="Times New Roman"/>
          <w:color w:val="auto"/>
          <w:kern w:val="0"/>
          <w:sz w:val="32"/>
          <w:szCs w:val="24"/>
          <w:highlight w:val="none"/>
          <w:u w:val="none" w:color="auto"/>
          <w:lang w:eastAsia="zh-CN" w:bidi="ar-SA"/>
        </w:rPr>
        <w:t>材料报送人员</w:t>
      </w:r>
      <w:r>
        <w:rPr>
          <w:rFonts w:hint="eastAsia" w:ascii="仿宋_GB2312" w:hAnsi="仿宋_GB2312" w:eastAsia="仿宋_GB2312" w:cs="仿宋_GB2312"/>
          <w:b w:val="0"/>
          <w:bCs w:val="0"/>
          <w:color w:val="auto"/>
          <w:kern w:val="0"/>
          <w:sz w:val="32"/>
          <w:szCs w:val="24"/>
          <w:highlight w:val="none"/>
          <w:u w:val="none"/>
          <w:lang w:eastAsia="zh-CN" w:bidi="ar-SA"/>
        </w:rPr>
        <w:t>要严格落实疫情防控措施，做好个人防护，积极配合当地卫生防疫部门做好防控工作。</w:t>
      </w:r>
    </w:p>
    <w:p>
      <w:pPr>
        <w:keepNext w:val="0"/>
        <w:keepLines w:val="0"/>
        <w:pageBreakBefore w:val="0"/>
        <w:widowControl w:val="0"/>
        <w:numPr>
          <w:ilvl w:val="0"/>
          <w:numId w:val="0"/>
        </w:numPr>
        <w:kinsoku/>
        <w:wordWrap/>
        <w:overflowPunct w:val="0"/>
        <w:topLinePunct w:val="0"/>
        <w:autoSpaceDE/>
        <w:autoSpaceDN/>
        <w:bidi w:val="0"/>
        <w:adjustRightInd/>
        <w:snapToGrid/>
        <w:spacing w:before="0" w:beforeLines="0" w:after="0" w:afterLines="0" w:line="600" w:lineRule="exact"/>
        <w:ind w:left="0" w:leftChars="0" w:right="0" w:rightChars="0" w:firstLine="640" w:firstLineChars="200"/>
        <w:jc w:val="both"/>
        <w:textAlignment w:val="auto"/>
        <w:outlineLvl w:val="9"/>
        <w:rPr>
          <w:rFonts w:hint="eastAsia" w:ascii="楷体_GB2312" w:hAnsi="楷体_GB2312" w:eastAsia="楷体_GB2312" w:cs="楷体_GB2312"/>
          <w:b w:val="0"/>
          <w:bCs w:val="0"/>
          <w:color w:val="auto"/>
          <w:kern w:val="0"/>
          <w:sz w:val="32"/>
          <w:szCs w:val="24"/>
          <w:highlight w:val="none"/>
          <w:u w:val="none" w:color="auto"/>
          <w:lang w:bidi="ar-SA"/>
        </w:rPr>
      </w:pPr>
      <w:r>
        <w:rPr>
          <w:rFonts w:hint="eastAsia" w:ascii="楷体_GB2312" w:hAnsi="楷体_GB2312" w:eastAsia="楷体_GB2312" w:cs="楷体_GB2312"/>
          <w:b w:val="0"/>
          <w:bCs w:val="0"/>
          <w:color w:val="auto"/>
          <w:kern w:val="0"/>
          <w:sz w:val="32"/>
          <w:szCs w:val="24"/>
          <w:highlight w:val="none"/>
          <w:u w:val="none" w:color="auto"/>
          <w:lang w:bidi="ar-SA"/>
        </w:rPr>
        <w:t>（</w:t>
      </w:r>
      <w:r>
        <w:rPr>
          <w:rFonts w:hint="eastAsia" w:ascii="楷体_GB2312" w:hAnsi="楷体_GB2312" w:eastAsia="楷体_GB2312" w:cs="楷体_GB2312"/>
          <w:b w:val="0"/>
          <w:bCs w:val="0"/>
          <w:color w:val="auto"/>
          <w:kern w:val="0"/>
          <w:sz w:val="32"/>
          <w:szCs w:val="24"/>
          <w:highlight w:val="none"/>
          <w:u w:val="none" w:color="auto"/>
          <w:lang w:val="en-US" w:eastAsia="zh-CN" w:bidi="ar-SA"/>
        </w:rPr>
        <w:t>三</w:t>
      </w:r>
      <w:r>
        <w:rPr>
          <w:rFonts w:hint="eastAsia" w:ascii="楷体_GB2312" w:hAnsi="楷体_GB2312" w:eastAsia="楷体_GB2312" w:cs="楷体_GB2312"/>
          <w:b w:val="0"/>
          <w:bCs w:val="0"/>
          <w:color w:val="auto"/>
          <w:kern w:val="0"/>
          <w:sz w:val="32"/>
          <w:szCs w:val="24"/>
          <w:highlight w:val="none"/>
          <w:u w:val="none" w:color="auto"/>
          <w:lang w:bidi="ar-SA"/>
        </w:rPr>
        <w:t>）</w:t>
      </w:r>
      <w:r>
        <w:rPr>
          <w:rFonts w:hint="eastAsia" w:ascii="楷体_GB2312" w:hAnsi="楷体_GB2312" w:eastAsia="楷体_GB2312" w:cs="楷体_GB2312"/>
          <w:b w:val="0"/>
          <w:bCs w:val="0"/>
          <w:color w:val="auto"/>
          <w:kern w:val="0"/>
          <w:sz w:val="32"/>
          <w:szCs w:val="24"/>
          <w:highlight w:val="none"/>
          <w:u w:val="none" w:color="auto"/>
          <w:lang w:val="en-US" w:eastAsia="zh-CN" w:bidi="ar-SA"/>
        </w:rPr>
        <w:t>报送</w:t>
      </w:r>
      <w:r>
        <w:rPr>
          <w:rFonts w:hint="eastAsia" w:ascii="楷体_GB2312" w:hAnsi="楷体_GB2312" w:eastAsia="楷体_GB2312" w:cs="楷体_GB2312"/>
          <w:b w:val="0"/>
          <w:bCs w:val="0"/>
          <w:color w:val="auto"/>
          <w:kern w:val="0"/>
          <w:sz w:val="32"/>
          <w:szCs w:val="24"/>
          <w:highlight w:val="none"/>
          <w:u w:val="none" w:color="auto"/>
          <w:lang w:bidi="ar-SA"/>
        </w:rPr>
        <w:t>材料时间</w:t>
      </w:r>
      <w:r>
        <w:rPr>
          <w:rFonts w:hint="eastAsia" w:ascii="楷体_GB2312" w:hAnsi="楷体_GB2312" w:eastAsia="楷体_GB2312" w:cs="楷体_GB2312"/>
          <w:b w:val="0"/>
          <w:bCs w:val="0"/>
          <w:color w:val="auto"/>
          <w:kern w:val="0"/>
          <w:sz w:val="32"/>
          <w:szCs w:val="24"/>
          <w:highlight w:val="none"/>
          <w:u w:val="none" w:color="auto"/>
          <w:lang w:eastAsia="zh-CN" w:bidi="ar-SA"/>
        </w:rPr>
        <w:t>、</w:t>
      </w:r>
      <w:r>
        <w:rPr>
          <w:rFonts w:hint="eastAsia" w:ascii="楷体_GB2312" w:hAnsi="楷体_GB2312" w:eastAsia="楷体_GB2312" w:cs="楷体_GB2312"/>
          <w:b w:val="0"/>
          <w:bCs w:val="0"/>
          <w:color w:val="auto"/>
          <w:kern w:val="0"/>
          <w:sz w:val="32"/>
          <w:szCs w:val="24"/>
          <w:highlight w:val="none"/>
          <w:u w:val="none" w:color="auto"/>
          <w:lang w:val="en-US" w:eastAsia="zh-CN" w:bidi="ar-SA"/>
        </w:rPr>
        <w:t>地点</w:t>
      </w:r>
      <w:ins w:id="3" w:author="周娟" w:date="2022-10-20T11:04:04Z">
        <w:r>
          <w:rPr>
            <w:rFonts w:hint="eastAsia" w:ascii="楷体_GB2312" w:hAnsi="楷体_GB2312" w:eastAsia="楷体_GB2312" w:cs="楷体_GB2312"/>
            <w:b w:val="0"/>
            <w:bCs w:val="0"/>
            <w:color w:val="auto"/>
            <w:kern w:val="0"/>
            <w:sz w:val="32"/>
            <w:szCs w:val="24"/>
            <w:highlight w:val="none"/>
            <w:u w:val="none" w:color="auto"/>
            <w:lang w:val="en-US" w:eastAsia="zh-CN" w:bidi="ar-SA"/>
          </w:rPr>
          <w:t>。</w:t>
        </w:r>
      </w:ins>
    </w:p>
    <w:p>
      <w:pPr>
        <w:keepNext w:val="0"/>
        <w:keepLines w:val="0"/>
        <w:pageBreakBefore w:val="0"/>
        <w:widowControl w:val="0"/>
        <w:numPr>
          <w:ilvl w:val="0"/>
          <w:numId w:val="0"/>
        </w:numPr>
        <w:kinsoku/>
        <w:wordWrap/>
        <w:overflowPunct w:val="0"/>
        <w:topLinePunct w:val="0"/>
        <w:autoSpaceDE/>
        <w:autoSpaceDN w:val="0"/>
        <w:bidi w:val="0"/>
        <w:adjustRightInd/>
        <w:snapToGrid/>
        <w:spacing w:before="0" w:beforeLines="0" w:after="0" w:afterLines="0" w:line="600" w:lineRule="exact"/>
        <w:ind w:right="0" w:rightChars="0" w:firstLine="640" w:firstLineChars="200"/>
        <w:jc w:val="both"/>
        <w:textAlignment w:val="auto"/>
        <w:outlineLvl w:val="9"/>
        <w:rPr>
          <w:rFonts w:hint="eastAsia" w:ascii="仿宋_GB2312" w:hAnsi="Tahoma" w:eastAsia="仿宋_GB2312" w:cs="Times New Roman"/>
          <w:color w:val="auto"/>
          <w:kern w:val="0"/>
          <w:sz w:val="32"/>
          <w:szCs w:val="32"/>
          <w:highlight w:val="none"/>
          <w:u w:val="none" w:color="auto"/>
          <w:lang w:bidi="ar-SA"/>
        </w:rPr>
      </w:pPr>
      <w:r>
        <w:rPr>
          <w:rFonts w:hint="eastAsia" w:ascii="仿宋_GB2312" w:hAnsi="仿宋_GB2312" w:eastAsia="仿宋_GB2312" w:cs="Times New Roman"/>
          <w:color w:val="auto"/>
          <w:kern w:val="0"/>
          <w:sz w:val="32"/>
          <w:szCs w:val="24"/>
          <w:highlight w:val="none"/>
          <w:u w:val="none" w:color="auto"/>
          <w:lang w:val="en-US" w:eastAsia="zh-CN" w:bidi="ar-SA"/>
        </w:rPr>
        <w:t>1.</w:t>
      </w:r>
      <w:r>
        <w:rPr>
          <w:rFonts w:hint="eastAsia" w:ascii="仿宋_GB2312" w:hAnsi="仿宋_GB2312" w:eastAsia="仿宋_GB2312" w:cs="Times New Roman"/>
          <w:color w:val="auto"/>
          <w:kern w:val="0"/>
          <w:sz w:val="32"/>
          <w:szCs w:val="24"/>
          <w:highlight w:val="none"/>
          <w:u w:val="none" w:color="auto"/>
          <w:lang w:eastAsia="zh-CN" w:bidi="ar-SA"/>
        </w:rPr>
        <w:t>申报工程师、助理工程师、技术员职称材料受理时间为</w:t>
      </w:r>
      <w:r>
        <w:rPr>
          <w:rFonts w:hint="eastAsia" w:ascii="仿宋_GB2312" w:hAnsi="仿宋_GB2312" w:cs="Times New Roman"/>
          <w:color w:val="auto"/>
          <w:kern w:val="0"/>
          <w:sz w:val="32"/>
          <w:szCs w:val="24"/>
          <w:highlight w:val="none"/>
          <w:u w:val="none" w:color="auto"/>
          <w:lang w:val="en-US" w:eastAsia="zh-CN" w:bidi="ar-SA"/>
        </w:rPr>
        <w:t>2023年</w:t>
      </w:r>
      <w:r>
        <w:rPr>
          <w:rFonts w:hint="eastAsia" w:ascii="仿宋_GB2312" w:hAnsi="仿宋_GB2312" w:eastAsia="仿宋_GB2312" w:cs="Times New Roman"/>
          <w:color w:val="auto"/>
          <w:kern w:val="0"/>
          <w:sz w:val="32"/>
          <w:szCs w:val="24"/>
          <w:highlight w:val="none"/>
          <w:u w:val="none" w:color="auto"/>
          <w:lang w:val="en-US" w:eastAsia="zh-CN" w:bidi="ar-SA"/>
        </w:rPr>
        <w:t>2月</w:t>
      </w:r>
      <w:r>
        <w:rPr>
          <w:rFonts w:hint="eastAsia" w:ascii="仿宋_GB2312" w:hAnsi="仿宋_GB2312" w:cs="Times New Roman"/>
          <w:color w:val="auto"/>
          <w:kern w:val="0"/>
          <w:sz w:val="32"/>
          <w:szCs w:val="24"/>
          <w:highlight w:val="none"/>
          <w:u w:val="none" w:color="auto"/>
          <w:lang w:val="en-US" w:eastAsia="zh-CN" w:bidi="ar-SA"/>
        </w:rPr>
        <w:t>1</w:t>
      </w:r>
      <w:r>
        <w:rPr>
          <w:rFonts w:hint="eastAsia" w:ascii="仿宋_GB2312" w:hAnsi="仿宋_GB2312" w:eastAsia="仿宋_GB2312" w:cs="Times New Roman"/>
          <w:color w:val="auto"/>
          <w:kern w:val="0"/>
          <w:sz w:val="32"/>
          <w:szCs w:val="24"/>
          <w:highlight w:val="none"/>
          <w:u w:val="none" w:color="auto"/>
          <w:lang w:val="en-US" w:eastAsia="zh-CN" w:bidi="ar-SA"/>
        </w:rPr>
        <w:t>日-</w:t>
      </w:r>
      <w:r>
        <w:rPr>
          <w:rFonts w:hint="eastAsia" w:ascii="仿宋_GB2312" w:hAnsi="仿宋_GB2312" w:cs="Times New Roman"/>
          <w:color w:val="auto"/>
          <w:kern w:val="0"/>
          <w:sz w:val="32"/>
          <w:szCs w:val="24"/>
          <w:highlight w:val="none"/>
          <w:u w:val="none" w:color="auto"/>
          <w:lang w:val="en-US" w:eastAsia="zh-CN" w:bidi="ar-SA"/>
        </w:rPr>
        <w:t>2</w:t>
      </w:r>
      <w:r>
        <w:rPr>
          <w:rFonts w:hint="eastAsia" w:ascii="仿宋_GB2312" w:hAnsi="仿宋_GB2312" w:eastAsia="仿宋_GB2312" w:cs="Times New Roman"/>
          <w:color w:val="auto"/>
          <w:kern w:val="0"/>
          <w:sz w:val="32"/>
          <w:szCs w:val="24"/>
          <w:highlight w:val="none"/>
          <w:u w:val="none" w:color="auto"/>
          <w:lang w:val="en-US" w:eastAsia="zh-CN" w:bidi="ar-SA"/>
        </w:rPr>
        <w:t>日，申报正</w:t>
      </w:r>
      <w:r>
        <w:rPr>
          <w:rFonts w:hint="eastAsia" w:ascii="仿宋_GB2312" w:hAnsi="仿宋_GB2312" w:eastAsia="仿宋_GB2312" w:cs="Times New Roman"/>
          <w:color w:val="auto"/>
          <w:kern w:val="0"/>
          <w:sz w:val="32"/>
          <w:szCs w:val="24"/>
          <w:highlight w:val="none"/>
          <w:u w:val="none" w:color="auto"/>
          <w:lang w:bidi="ar-SA"/>
        </w:rPr>
        <w:t>高级工程师</w:t>
      </w:r>
      <w:r>
        <w:rPr>
          <w:rFonts w:hint="eastAsia" w:ascii="仿宋_GB2312" w:hAnsi="仿宋_GB2312" w:eastAsia="仿宋_GB2312" w:cs="Times New Roman"/>
          <w:color w:val="auto"/>
          <w:kern w:val="0"/>
          <w:sz w:val="32"/>
          <w:szCs w:val="24"/>
          <w:highlight w:val="none"/>
          <w:u w:val="none" w:color="auto"/>
          <w:lang w:eastAsia="zh-CN" w:bidi="ar-SA"/>
        </w:rPr>
        <w:t>和高级工程师职称材料</w:t>
      </w:r>
      <w:r>
        <w:rPr>
          <w:rFonts w:hint="eastAsia" w:ascii="仿宋_GB2312" w:hAnsi="仿宋_GB2312" w:eastAsia="仿宋_GB2312" w:cs="Times New Roman"/>
          <w:color w:val="auto"/>
          <w:kern w:val="0"/>
          <w:sz w:val="32"/>
          <w:szCs w:val="24"/>
          <w:highlight w:val="none"/>
          <w:u w:val="none" w:color="auto"/>
          <w:lang w:bidi="ar-SA"/>
        </w:rPr>
        <w:t>受理时间为</w:t>
      </w:r>
      <w:r>
        <w:rPr>
          <w:rFonts w:hint="eastAsia" w:ascii="仿宋_GB2312" w:hAnsi="仿宋_GB2312" w:cs="Times New Roman"/>
          <w:color w:val="auto"/>
          <w:kern w:val="0"/>
          <w:sz w:val="32"/>
          <w:szCs w:val="24"/>
          <w:highlight w:val="none"/>
          <w:u w:val="none" w:color="auto"/>
          <w:lang w:val="en-US" w:eastAsia="zh-CN" w:bidi="ar-SA"/>
        </w:rPr>
        <w:t>2023年</w:t>
      </w:r>
      <w:r>
        <w:rPr>
          <w:rFonts w:hint="eastAsia" w:ascii="仿宋_GB2312" w:hAnsi="仿宋_GB2312" w:eastAsia="仿宋_GB2312" w:cs="Times New Roman"/>
          <w:color w:val="auto"/>
          <w:kern w:val="0"/>
          <w:sz w:val="32"/>
          <w:szCs w:val="24"/>
          <w:highlight w:val="none"/>
          <w:u w:val="none" w:color="auto"/>
          <w:lang w:val="en-US" w:eastAsia="zh-CN" w:bidi="ar-SA"/>
        </w:rPr>
        <w:t>2月</w:t>
      </w:r>
      <w:r>
        <w:rPr>
          <w:rFonts w:hint="eastAsia" w:ascii="仿宋_GB2312" w:hAnsi="仿宋_GB2312" w:cs="Times New Roman"/>
          <w:color w:val="auto"/>
          <w:kern w:val="0"/>
          <w:sz w:val="32"/>
          <w:szCs w:val="24"/>
          <w:highlight w:val="none"/>
          <w:u w:val="none" w:color="auto"/>
          <w:lang w:val="en-US" w:eastAsia="zh-CN" w:bidi="ar-SA"/>
        </w:rPr>
        <w:t>3</w:t>
      </w:r>
      <w:r>
        <w:rPr>
          <w:rFonts w:hint="eastAsia" w:ascii="仿宋_GB2312" w:hAnsi="仿宋_GB2312" w:eastAsia="仿宋_GB2312" w:cs="Times New Roman"/>
          <w:color w:val="auto"/>
          <w:kern w:val="0"/>
          <w:sz w:val="32"/>
          <w:szCs w:val="24"/>
          <w:highlight w:val="none"/>
          <w:u w:val="none" w:color="auto"/>
          <w:lang w:val="en-US" w:eastAsia="zh-CN" w:bidi="ar-SA"/>
        </w:rPr>
        <w:t>日-</w:t>
      </w:r>
      <w:r>
        <w:rPr>
          <w:rFonts w:hint="eastAsia" w:ascii="仿宋_GB2312" w:hAnsi="仿宋_GB2312" w:cs="Times New Roman"/>
          <w:color w:val="auto"/>
          <w:kern w:val="0"/>
          <w:sz w:val="32"/>
          <w:szCs w:val="24"/>
          <w:highlight w:val="none"/>
          <w:u w:val="none" w:color="auto"/>
          <w:lang w:val="en-US" w:eastAsia="zh-CN" w:bidi="ar-SA"/>
        </w:rPr>
        <w:t>21</w:t>
      </w:r>
      <w:r>
        <w:rPr>
          <w:rFonts w:hint="eastAsia" w:ascii="仿宋_GB2312" w:hAnsi="仿宋_GB2312" w:eastAsia="仿宋_GB2312" w:cs="Times New Roman"/>
          <w:color w:val="auto"/>
          <w:kern w:val="0"/>
          <w:sz w:val="32"/>
          <w:szCs w:val="24"/>
          <w:highlight w:val="none"/>
          <w:u w:val="none" w:color="auto"/>
          <w:lang w:val="en-US" w:eastAsia="zh-CN" w:bidi="ar-SA"/>
        </w:rPr>
        <w:t>日（法定节假日除外）</w:t>
      </w:r>
      <w:r>
        <w:rPr>
          <w:rFonts w:hint="eastAsia" w:ascii="仿宋_GB2312" w:hAnsi="仿宋_GB2312" w:eastAsia="仿宋_GB2312" w:cs="Times New Roman"/>
          <w:color w:val="auto"/>
          <w:kern w:val="0"/>
          <w:sz w:val="32"/>
          <w:szCs w:val="24"/>
          <w:highlight w:val="none"/>
          <w:u w:val="none" w:color="auto"/>
          <w:lang w:bidi="ar-SA"/>
        </w:rPr>
        <w:t>。各</w:t>
      </w:r>
      <w:r>
        <w:rPr>
          <w:rFonts w:hint="eastAsia" w:ascii="仿宋_GB2312" w:hAnsi="仿宋_GB2312" w:eastAsia="仿宋_GB2312" w:cs="Times New Roman"/>
          <w:color w:val="auto"/>
          <w:kern w:val="0"/>
          <w:sz w:val="32"/>
          <w:szCs w:val="24"/>
          <w:highlight w:val="none"/>
          <w:u w:val="none" w:color="auto"/>
          <w:lang w:eastAsia="zh-CN" w:bidi="ar-SA"/>
        </w:rPr>
        <w:t>地</w:t>
      </w:r>
      <w:r>
        <w:rPr>
          <w:rFonts w:hint="eastAsia" w:ascii="仿宋_GB2312" w:hAnsi="仿宋_GB2312" w:eastAsia="仿宋_GB2312" w:cs="Times New Roman"/>
          <w:color w:val="auto"/>
          <w:kern w:val="0"/>
          <w:sz w:val="32"/>
          <w:szCs w:val="24"/>
          <w:highlight w:val="none"/>
          <w:u w:val="none" w:color="auto"/>
          <w:lang w:bidi="ar-SA"/>
        </w:rPr>
        <w:t>各单位报送材料</w:t>
      </w:r>
      <w:r>
        <w:rPr>
          <w:rFonts w:hint="eastAsia" w:ascii="仿宋_GB2312" w:hAnsi="仿宋_GB2312" w:eastAsia="仿宋_GB2312" w:cs="Times New Roman"/>
          <w:color w:val="auto"/>
          <w:kern w:val="0"/>
          <w:sz w:val="32"/>
          <w:szCs w:val="24"/>
          <w:highlight w:val="none"/>
          <w:u w:val="none" w:color="auto"/>
          <w:lang w:eastAsia="zh-CN" w:bidi="ar-SA"/>
        </w:rPr>
        <w:t>具体</w:t>
      </w:r>
      <w:r>
        <w:rPr>
          <w:rFonts w:hint="eastAsia" w:ascii="仿宋_GB2312" w:hAnsi="仿宋_GB2312" w:eastAsia="仿宋_GB2312" w:cs="Times New Roman"/>
          <w:color w:val="auto"/>
          <w:kern w:val="0"/>
          <w:sz w:val="32"/>
          <w:szCs w:val="24"/>
          <w:highlight w:val="none"/>
          <w:u w:val="none" w:color="auto"/>
          <w:lang w:bidi="ar-SA"/>
        </w:rPr>
        <w:t>时间详见附件</w:t>
      </w:r>
      <w:r>
        <w:rPr>
          <w:rFonts w:hint="eastAsia" w:ascii="仿宋_GB2312" w:hAnsi="仿宋_GB2312" w:cs="Times New Roman"/>
          <w:color w:val="auto"/>
          <w:kern w:val="0"/>
          <w:sz w:val="32"/>
          <w:szCs w:val="24"/>
          <w:highlight w:val="none"/>
          <w:u w:val="none" w:color="auto"/>
          <w:lang w:val="en-US" w:eastAsia="zh-CN" w:bidi="ar-SA"/>
        </w:rPr>
        <w:t>3</w:t>
      </w:r>
      <w:r>
        <w:rPr>
          <w:rFonts w:hint="eastAsia" w:ascii="仿宋_GB2312" w:hAnsi="仿宋_GB2312" w:eastAsia="仿宋_GB2312" w:cs="Times New Roman"/>
          <w:color w:val="auto"/>
          <w:kern w:val="0"/>
          <w:sz w:val="32"/>
          <w:szCs w:val="24"/>
          <w:highlight w:val="none"/>
          <w:u w:val="none" w:color="auto"/>
          <w:lang w:val="en-US" w:eastAsia="zh-CN" w:bidi="ar-SA"/>
        </w:rPr>
        <w:t>，</w:t>
      </w:r>
      <w:r>
        <w:rPr>
          <w:rFonts w:hint="eastAsia" w:ascii="仿宋_GB2312" w:hAnsi="仿宋_GB2312" w:eastAsia="仿宋_GB2312" w:cs="Times New Roman"/>
          <w:color w:val="auto"/>
          <w:kern w:val="0"/>
          <w:sz w:val="32"/>
          <w:szCs w:val="24"/>
          <w:highlight w:val="none"/>
          <w:u w:val="none" w:color="auto"/>
          <w:lang w:eastAsia="zh-CN" w:bidi="ar-SA"/>
        </w:rPr>
        <w:t>请</w:t>
      </w:r>
      <w:r>
        <w:rPr>
          <w:rFonts w:hint="eastAsia" w:ascii="仿宋_GB2312" w:hAnsi="仿宋_GB2312" w:eastAsia="仿宋_GB2312" w:cs="Times New Roman"/>
          <w:color w:val="auto"/>
          <w:kern w:val="0"/>
          <w:sz w:val="32"/>
          <w:szCs w:val="24"/>
          <w:highlight w:val="none"/>
          <w:u w:val="none" w:color="auto"/>
          <w:lang w:bidi="ar-SA"/>
        </w:rPr>
        <w:t>于</w:t>
      </w:r>
      <w:r>
        <w:rPr>
          <w:rFonts w:hint="eastAsia" w:ascii="仿宋_GB2312" w:hAnsi="仿宋_GB2312" w:eastAsia="仿宋_GB2312" w:cs="Times New Roman"/>
          <w:color w:val="auto"/>
          <w:kern w:val="0"/>
          <w:sz w:val="32"/>
          <w:szCs w:val="24"/>
          <w:highlight w:val="none"/>
          <w:u w:val="none" w:color="auto"/>
          <w:lang w:eastAsia="zh-CN" w:bidi="ar-SA"/>
        </w:rPr>
        <w:t>规定时间</w:t>
      </w:r>
      <w:r>
        <w:rPr>
          <w:rFonts w:hint="eastAsia" w:ascii="仿宋_GB2312" w:hAnsi="仿宋_GB2312" w:eastAsia="仿宋_GB2312" w:cs="Times New Roman"/>
          <w:color w:val="auto"/>
          <w:kern w:val="0"/>
          <w:sz w:val="32"/>
          <w:szCs w:val="24"/>
          <w:highlight w:val="none"/>
          <w:u w:val="none" w:color="auto"/>
          <w:lang w:bidi="ar-SA"/>
        </w:rPr>
        <w:t>将</w:t>
      </w:r>
      <w:r>
        <w:rPr>
          <w:rFonts w:hint="eastAsia" w:ascii="仿宋_GB2312" w:hAnsi="仿宋_GB2312" w:eastAsia="仿宋_GB2312" w:cs="Times New Roman"/>
          <w:color w:val="auto"/>
          <w:kern w:val="0"/>
          <w:sz w:val="32"/>
          <w:szCs w:val="24"/>
          <w:highlight w:val="none"/>
          <w:u w:val="none" w:color="auto"/>
          <w:lang w:eastAsia="zh-CN" w:bidi="ar-SA"/>
        </w:rPr>
        <w:t>材料</w:t>
      </w:r>
      <w:r>
        <w:rPr>
          <w:rFonts w:hint="eastAsia" w:ascii="仿宋_GB2312" w:hAnsi="仿宋_GB2312" w:eastAsia="仿宋_GB2312" w:cs="Times New Roman"/>
          <w:color w:val="auto"/>
          <w:kern w:val="0"/>
          <w:sz w:val="32"/>
          <w:szCs w:val="24"/>
          <w:highlight w:val="none"/>
          <w:u w:val="none" w:color="auto"/>
          <w:lang w:bidi="ar-SA"/>
        </w:rPr>
        <w:t>送达受理地点，以便工作人员</w:t>
      </w:r>
      <w:r>
        <w:rPr>
          <w:rFonts w:hint="eastAsia" w:ascii="仿宋_GB2312" w:hAnsi="仿宋_GB2312" w:eastAsia="仿宋_GB2312" w:cs="Times New Roman"/>
          <w:color w:val="auto"/>
          <w:kern w:val="0"/>
          <w:sz w:val="32"/>
          <w:szCs w:val="24"/>
          <w:highlight w:val="none"/>
          <w:u w:val="none" w:color="auto"/>
          <w:lang w:eastAsia="zh-CN" w:bidi="ar-SA"/>
        </w:rPr>
        <w:t>校核</w:t>
      </w:r>
      <w:r>
        <w:rPr>
          <w:rFonts w:hint="eastAsia" w:ascii="仿宋_GB2312" w:hAnsi="仿宋_GB2312" w:eastAsia="仿宋_GB2312" w:cs="Times New Roman"/>
          <w:color w:val="auto"/>
          <w:kern w:val="0"/>
          <w:sz w:val="32"/>
          <w:szCs w:val="24"/>
          <w:highlight w:val="none"/>
          <w:u w:val="none" w:color="auto"/>
          <w:lang w:bidi="ar-SA"/>
        </w:rPr>
        <w:t>。报送</w:t>
      </w:r>
      <w:r>
        <w:rPr>
          <w:rFonts w:hint="eastAsia" w:ascii="仿宋_GB2312" w:hAnsi="Tahoma" w:eastAsia="仿宋_GB2312" w:cs="Times New Roman"/>
          <w:color w:val="auto"/>
          <w:kern w:val="0"/>
          <w:sz w:val="32"/>
          <w:szCs w:val="32"/>
          <w:highlight w:val="none"/>
          <w:u w:val="none" w:color="auto"/>
          <w:lang w:bidi="ar-SA"/>
        </w:rPr>
        <w:t>材料时经办人</w:t>
      </w:r>
      <w:r>
        <w:rPr>
          <w:rFonts w:hint="eastAsia" w:ascii="仿宋_GB2312" w:hAnsi="Tahoma" w:eastAsia="仿宋_GB2312" w:cs="Times New Roman"/>
          <w:color w:val="auto"/>
          <w:kern w:val="0"/>
          <w:sz w:val="32"/>
          <w:szCs w:val="32"/>
          <w:highlight w:val="none"/>
          <w:u w:val="none" w:color="auto"/>
          <w:lang w:eastAsia="zh-CN" w:bidi="ar-SA"/>
        </w:rPr>
        <w:t>须</w:t>
      </w:r>
      <w:r>
        <w:rPr>
          <w:rFonts w:hint="eastAsia" w:ascii="仿宋_GB2312" w:hAnsi="Tahoma" w:eastAsia="仿宋_GB2312" w:cs="Times New Roman"/>
          <w:color w:val="auto"/>
          <w:kern w:val="0"/>
          <w:sz w:val="32"/>
          <w:szCs w:val="32"/>
          <w:highlight w:val="none"/>
          <w:u w:val="none" w:color="auto"/>
          <w:lang w:val="en-US" w:eastAsia="zh-CN" w:bidi="ar-SA"/>
        </w:rPr>
        <w:t>携带本人</w:t>
      </w:r>
      <w:r>
        <w:rPr>
          <w:rFonts w:hint="eastAsia" w:ascii="仿宋_GB2312" w:hAnsi="Tahoma" w:eastAsia="仿宋_GB2312" w:cs="Times New Roman"/>
          <w:color w:val="auto"/>
          <w:kern w:val="0"/>
          <w:sz w:val="32"/>
          <w:szCs w:val="32"/>
          <w:highlight w:val="none"/>
          <w:u w:val="none" w:color="auto"/>
          <w:lang w:bidi="ar-SA"/>
        </w:rPr>
        <w:t>身份证（</w:t>
      </w:r>
      <w:r>
        <w:rPr>
          <w:rFonts w:hint="eastAsia" w:ascii="仿宋_GB2312" w:hAnsi="Tahoma" w:eastAsia="仿宋_GB2312" w:cs="Times New Roman"/>
          <w:color w:val="auto"/>
          <w:kern w:val="0"/>
          <w:sz w:val="32"/>
          <w:szCs w:val="32"/>
          <w:highlight w:val="none"/>
          <w:u w:val="none" w:color="auto"/>
          <w:lang w:eastAsia="zh-CN" w:bidi="ar-SA"/>
        </w:rPr>
        <w:t>含</w:t>
      </w:r>
      <w:r>
        <w:rPr>
          <w:rFonts w:hint="eastAsia" w:ascii="仿宋_GB2312" w:hAnsi="Tahoma" w:eastAsia="仿宋_GB2312" w:cs="Times New Roman"/>
          <w:color w:val="auto"/>
          <w:kern w:val="0"/>
          <w:sz w:val="32"/>
          <w:szCs w:val="32"/>
          <w:highlight w:val="none"/>
          <w:u w:val="none" w:color="auto"/>
          <w:lang w:bidi="ar-SA"/>
        </w:rPr>
        <w:t>原件及复印件）、单位介绍信。</w:t>
      </w:r>
    </w:p>
    <w:p>
      <w:pPr>
        <w:keepNext w:val="0"/>
        <w:keepLines w:val="0"/>
        <w:pageBreakBefore w:val="0"/>
        <w:widowControl w:val="0"/>
        <w:numPr>
          <w:ilvl w:val="0"/>
          <w:numId w:val="0"/>
        </w:numPr>
        <w:kinsoku/>
        <w:wordWrap/>
        <w:overflowPunct w:val="0"/>
        <w:topLinePunct w:val="0"/>
        <w:autoSpaceDE/>
        <w:autoSpaceDN w:val="0"/>
        <w:bidi w:val="0"/>
        <w:adjustRightInd/>
        <w:snapToGrid/>
        <w:spacing w:before="0" w:beforeLines="0" w:after="0" w:afterLines="0" w:line="600" w:lineRule="exact"/>
        <w:ind w:right="0" w:rightChars="0" w:firstLine="640" w:firstLineChars="200"/>
        <w:jc w:val="both"/>
        <w:textAlignment w:val="auto"/>
        <w:outlineLvl w:val="9"/>
        <w:rPr>
          <w:rFonts w:hint="eastAsia" w:ascii="仿宋_GB2312" w:hAnsi="仿宋_GB2312" w:eastAsia="仿宋_GB2312" w:cs="仿宋_GB2312"/>
          <w:color w:val="auto"/>
          <w:kern w:val="0"/>
          <w:sz w:val="32"/>
          <w:szCs w:val="32"/>
          <w:highlight w:val="none"/>
          <w:u w:val="none" w:color="auto"/>
          <w:lang w:bidi="ar-SA"/>
        </w:rPr>
      </w:pPr>
      <w:r>
        <w:rPr>
          <w:rFonts w:hint="eastAsia" w:ascii="仿宋_GB2312" w:hAnsi="Tahoma" w:eastAsia="仿宋_GB2312" w:cs="Times New Roman"/>
          <w:color w:val="auto"/>
          <w:kern w:val="0"/>
          <w:sz w:val="32"/>
          <w:szCs w:val="32"/>
          <w:highlight w:val="none"/>
          <w:u w:val="none" w:color="auto"/>
          <w:lang w:val="en-US" w:eastAsia="zh-CN" w:bidi="ar-SA"/>
        </w:rPr>
        <w:t>2.</w:t>
      </w:r>
      <w:r>
        <w:rPr>
          <w:rFonts w:hint="eastAsia" w:ascii="仿宋_GB2312" w:hAnsi="仿宋_GB2312" w:eastAsia="仿宋_GB2312" w:cs="Times New Roman"/>
          <w:color w:val="auto"/>
          <w:kern w:val="0"/>
          <w:sz w:val="32"/>
          <w:szCs w:val="24"/>
          <w:highlight w:val="none"/>
          <w:u w:val="none" w:color="auto"/>
          <w:lang w:bidi="ar-SA"/>
        </w:rPr>
        <w:t>广东省建筑工程技术高级专业技术资格评审委员会</w:t>
      </w:r>
      <w:r>
        <w:rPr>
          <w:rFonts w:hint="eastAsia" w:ascii="仿宋_GB2312" w:hAnsi="仿宋_GB2312" w:eastAsia="仿宋_GB2312" w:cs="Times New Roman"/>
          <w:color w:val="auto"/>
          <w:kern w:val="0"/>
          <w:sz w:val="32"/>
          <w:szCs w:val="24"/>
          <w:highlight w:val="none"/>
          <w:u w:val="none" w:color="auto"/>
          <w:lang w:eastAsia="zh-CN" w:bidi="ar-SA"/>
        </w:rPr>
        <w:t>（</w:t>
      </w:r>
      <w:r>
        <w:rPr>
          <w:rFonts w:hint="eastAsia" w:ascii="仿宋_GB2312" w:hAnsi="仿宋_GB2312" w:eastAsia="仿宋_GB2312" w:cs="Times New Roman"/>
          <w:color w:val="auto"/>
          <w:kern w:val="0"/>
          <w:sz w:val="32"/>
          <w:szCs w:val="24"/>
          <w:highlight w:val="none"/>
          <w:u w:val="none" w:color="auto"/>
          <w:lang w:val="en-US" w:eastAsia="zh-CN" w:bidi="ar-SA"/>
        </w:rPr>
        <w:t>设在</w:t>
      </w:r>
      <w:r>
        <w:rPr>
          <w:rFonts w:hint="eastAsia" w:ascii="仿宋_GB2312" w:hAnsi="仿宋_GB2312" w:eastAsia="仿宋_GB2312" w:cs="Times New Roman"/>
          <w:color w:val="auto"/>
          <w:kern w:val="0"/>
          <w:sz w:val="32"/>
          <w:szCs w:val="24"/>
          <w:highlight w:val="none"/>
          <w:u w:val="none" w:color="auto"/>
          <w:lang w:eastAsia="zh-CN" w:bidi="ar-SA"/>
        </w:rPr>
        <w:t>广东省住房和城乡建设厅，</w:t>
      </w:r>
      <w:r>
        <w:rPr>
          <w:rFonts w:hint="eastAsia" w:ascii="仿宋_GB2312" w:hAnsi="仿宋_GB2312" w:eastAsia="仿宋_GB2312" w:cs="Times New Roman"/>
          <w:color w:val="auto"/>
          <w:kern w:val="0"/>
          <w:sz w:val="32"/>
          <w:szCs w:val="24"/>
          <w:highlight w:val="none"/>
          <w:u w:val="none" w:color="auto"/>
          <w:lang w:val="en-US" w:eastAsia="zh-CN" w:bidi="ar-SA"/>
        </w:rPr>
        <w:t>以下简称</w:t>
      </w:r>
      <w:r>
        <w:rPr>
          <w:rFonts w:hint="eastAsia" w:ascii="仿宋_GB2312" w:hAnsi="仿宋_GB2312" w:cs="Times New Roman"/>
          <w:color w:val="auto"/>
          <w:kern w:val="0"/>
          <w:sz w:val="32"/>
          <w:szCs w:val="24"/>
          <w:highlight w:val="none"/>
          <w:u w:val="none" w:color="auto"/>
          <w:lang w:val="en-US" w:eastAsia="zh-CN" w:bidi="ar-SA"/>
        </w:rPr>
        <w:t>省建筑高评委</w:t>
      </w:r>
      <w:r>
        <w:rPr>
          <w:rFonts w:hint="eastAsia" w:ascii="仿宋_GB2312" w:hAnsi="仿宋_GB2312" w:eastAsia="仿宋_GB2312" w:cs="Times New Roman"/>
          <w:color w:val="auto"/>
          <w:kern w:val="0"/>
          <w:sz w:val="32"/>
          <w:szCs w:val="24"/>
          <w:highlight w:val="none"/>
          <w:u w:val="none" w:color="auto"/>
          <w:lang w:eastAsia="zh-CN" w:bidi="ar-SA"/>
        </w:rPr>
        <w:t>）</w:t>
      </w:r>
      <w:r>
        <w:rPr>
          <w:rFonts w:hint="eastAsia" w:ascii="仿宋_GB2312" w:hAnsi="仿宋_GB2312" w:eastAsia="仿宋_GB2312" w:cs="Times New Roman"/>
          <w:color w:val="auto"/>
          <w:kern w:val="0"/>
          <w:sz w:val="32"/>
          <w:szCs w:val="24"/>
          <w:highlight w:val="none"/>
          <w:u w:val="none" w:color="auto"/>
          <w:lang w:val="en-US" w:eastAsia="zh-CN" w:bidi="ar-SA"/>
        </w:rPr>
        <w:t>材料受理窗口</w:t>
      </w:r>
      <w:r>
        <w:rPr>
          <w:rFonts w:hint="eastAsia" w:ascii="仿宋_GB2312" w:hAnsi="仿宋_GB2312" w:eastAsia="仿宋_GB2312" w:cs="Times New Roman"/>
          <w:color w:val="auto"/>
          <w:kern w:val="0"/>
          <w:sz w:val="32"/>
          <w:szCs w:val="24"/>
          <w:highlight w:val="none"/>
          <w:u w:val="none" w:color="auto"/>
          <w:lang w:eastAsia="zh-CN" w:bidi="ar-SA"/>
        </w:rPr>
        <w:t>地址为：</w:t>
      </w:r>
      <w:r>
        <w:rPr>
          <w:rFonts w:hint="eastAsia" w:ascii="仿宋_GB2312" w:hAnsi="仿宋_GB2312" w:eastAsia="仿宋_GB2312" w:cs="仿宋_GB2312"/>
          <w:color w:val="auto"/>
          <w:kern w:val="0"/>
          <w:sz w:val="32"/>
          <w:szCs w:val="32"/>
          <w:highlight w:val="none"/>
          <w:u w:val="none" w:color="auto"/>
          <w:lang w:bidi="ar-SA"/>
        </w:rPr>
        <w:t>广州市广园中路景泰直街6号建设大厦五楼506</w:t>
      </w:r>
      <w:r>
        <w:rPr>
          <w:rFonts w:hint="eastAsia" w:ascii="仿宋_GB2312" w:hAnsi="仿宋_GB2312" w:cs="仿宋_GB2312"/>
          <w:color w:val="auto"/>
          <w:kern w:val="0"/>
          <w:sz w:val="32"/>
          <w:szCs w:val="32"/>
          <w:highlight w:val="none"/>
          <w:u w:val="none" w:color="auto"/>
          <w:lang w:eastAsia="zh-CN" w:bidi="ar-SA"/>
        </w:rPr>
        <w:t>、</w:t>
      </w:r>
      <w:r>
        <w:rPr>
          <w:rFonts w:hint="eastAsia" w:ascii="仿宋_GB2312" w:hAnsi="仿宋_GB2312" w:cs="仿宋_GB2312"/>
          <w:color w:val="auto"/>
          <w:kern w:val="0"/>
          <w:sz w:val="32"/>
          <w:szCs w:val="32"/>
          <w:highlight w:val="none"/>
          <w:u w:val="none" w:color="auto"/>
          <w:lang w:val="en-US" w:eastAsia="zh-CN" w:bidi="ar-SA"/>
        </w:rPr>
        <w:t>508</w:t>
      </w:r>
      <w:r>
        <w:rPr>
          <w:rFonts w:hint="eastAsia" w:ascii="仿宋_GB2312" w:hAnsi="仿宋_GB2312" w:eastAsia="仿宋_GB2312" w:cs="仿宋_GB2312"/>
          <w:color w:val="auto"/>
          <w:kern w:val="0"/>
          <w:sz w:val="32"/>
          <w:szCs w:val="32"/>
          <w:highlight w:val="none"/>
          <w:u w:val="none" w:color="auto"/>
          <w:lang w:bidi="ar-SA"/>
        </w:rPr>
        <w:t>房</w:t>
      </w:r>
      <w:r>
        <w:rPr>
          <w:rFonts w:hint="eastAsia" w:ascii="仿宋_GB2312" w:hAnsi="仿宋_GB2312" w:eastAsia="仿宋_GB2312" w:cs="仿宋_GB2312"/>
          <w:color w:val="auto"/>
          <w:kern w:val="0"/>
          <w:sz w:val="32"/>
          <w:szCs w:val="32"/>
          <w:highlight w:val="none"/>
          <w:u w:val="none" w:color="auto"/>
          <w:lang w:eastAsia="zh-CN" w:bidi="ar-SA"/>
        </w:rPr>
        <w:t>，电话</w:t>
      </w:r>
      <w:r>
        <w:rPr>
          <w:rFonts w:hint="eastAsia" w:ascii="仿宋_GB2312" w:hAnsi="仿宋_GB2312" w:cs="仿宋_GB2312"/>
          <w:color w:val="auto"/>
          <w:kern w:val="0"/>
          <w:sz w:val="32"/>
          <w:szCs w:val="32"/>
          <w:highlight w:val="none"/>
          <w:u w:val="none" w:color="auto"/>
          <w:lang w:eastAsia="zh-CN" w:bidi="ar-SA"/>
        </w:rPr>
        <w:t>：</w:t>
      </w:r>
      <w:r>
        <w:rPr>
          <w:rFonts w:hint="eastAsia" w:ascii="仿宋_GB2312" w:hAnsi="Tahoma" w:eastAsia="仿宋_GB2312" w:cs="Times New Roman"/>
          <w:b w:val="0"/>
          <w:bCs w:val="0"/>
          <w:i w:val="0"/>
          <w:iCs w:val="0"/>
          <w:color w:val="auto"/>
          <w:kern w:val="0"/>
          <w:sz w:val="32"/>
          <w:szCs w:val="32"/>
          <w:highlight w:val="none"/>
          <w:u w:val="none" w:color="auto"/>
          <w:lang w:val="en-US" w:eastAsia="zh-CN" w:bidi="ar-SA"/>
        </w:rPr>
        <w:t>020</w:t>
      </w:r>
      <w:r>
        <w:rPr>
          <w:rFonts w:hint="eastAsia" w:ascii="仿宋_GB2312" w:hAnsi="Tahoma" w:eastAsia="仿宋_GB2312" w:cs="Times New Roman"/>
          <w:b w:val="0"/>
          <w:bCs w:val="0"/>
          <w:i w:val="0"/>
          <w:iCs w:val="0"/>
          <w:color w:val="auto"/>
          <w:kern w:val="0"/>
          <w:sz w:val="32"/>
          <w:szCs w:val="32"/>
          <w:highlight w:val="none"/>
          <w:u w:val="none" w:color="auto"/>
          <w:lang w:eastAsia="zh-CN" w:bidi="ar-SA"/>
        </w:rPr>
        <w:t>-</w:t>
      </w:r>
      <w:r>
        <w:rPr>
          <w:rFonts w:hint="eastAsia" w:ascii="仿宋_GB2312" w:hAnsi="Tahoma" w:eastAsia="仿宋_GB2312" w:cs="Times New Roman"/>
          <w:b w:val="0"/>
          <w:bCs w:val="0"/>
          <w:i w:val="0"/>
          <w:iCs w:val="0"/>
          <w:color w:val="auto"/>
          <w:kern w:val="0"/>
          <w:sz w:val="32"/>
          <w:szCs w:val="32"/>
          <w:highlight w:val="none"/>
          <w:u w:val="none" w:color="auto"/>
          <w:lang w:val="en-US" w:eastAsia="zh-CN" w:bidi="ar-SA"/>
        </w:rPr>
        <w:t>86580280</w:t>
      </w:r>
      <w:r>
        <w:rPr>
          <w:rFonts w:hint="eastAsia" w:ascii="仿宋_GB2312" w:hAnsi="Tahoma" w:cs="Times New Roman"/>
          <w:b w:val="0"/>
          <w:bCs w:val="0"/>
          <w:i w:val="0"/>
          <w:iCs w:val="0"/>
          <w:color w:val="auto"/>
          <w:kern w:val="0"/>
          <w:sz w:val="32"/>
          <w:szCs w:val="32"/>
          <w:highlight w:val="none"/>
          <w:u w:val="none" w:color="auto"/>
          <w:lang w:val="en-US" w:eastAsia="zh-CN" w:bidi="ar-SA"/>
        </w:rPr>
        <w:t>、</w:t>
      </w:r>
      <w:r>
        <w:rPr>
          <w:rFonts w:hint="eastAsia" w:ascii="仿宋_GB2312" w:hAnsi="Tahoma" w:eastAsia="仿宋_GB2312" w:cs="Times New Roman"/>
          <w:b w:val="0"/>
          <w:bCs w:val="0"/>
          <w:i w:val="0"/>
          <w:iCs w:val="0"/>
          <w:color w:val="auto"/>
          <w:kern w:val="0"/>
          <w:sz w:val="32"/>
          <w:szCs w:val="32"/>
          <w:highlight w:val="none"/>
          <w:u w:val="none" w:color="auto"/>
          <w:lang w:eastAsia="zh-CN" w:bidi="ar-SA"/>
        </w:rPr>
        <w:t>86387392</w:t>
      </w:r>
      <w:r>
        <w:rPr>
          <w:rFonts w:hint="eastAsia" w:ascii="仿宋_GB2312" w:hAnsi="仿宋_GB2312" w:eastAsia="仿宋_GB2312" w:cs="仿宋_GB2312"/>
          <w:color w:val="auto"/>
          <w:kern w:val="0"/>
          <w:sz w:val="32"/>
          <w:szCs w:val="32"/>
          <w:highlight w:val="none"/>
          <w:u w:val="none" w:color="auto"/>
          <w:lang w:bidi="ar-SA"/>
        </w:rPr>
        <w:t>。</w:t>
      </w:r>
    </w:p>
    <w:p>
      <w:pPr>
        <w:widowControl/>
        <w:shd w:val="solid" w:color="FFFFFF" w:fill="auto"/>
        <w:overflowPunct w:val="0"/>
        <w:autoSpaceDN w:val="0"/>
        <w:spacing w:beforeLines="0" w:afterLines="0" w:line="600" w:lineRule="exact"/>
        <w:ind w:firstLine="640" w:firstLineChars="200"/>
        <w:rPr>
          <w:rFonts w:hint="eastAsia" w:ascii="仿宋_GB2312" w:hAnsi="仿宋_GB2312" w:eastAsia="仿宋_GB2312" w:cs="Times New Roman"/>
          <w:i w:val="0"/>
          <w:iCs w:val="0"/>
          <w:color w:val="auto"/>
          <w:kern w:val="0"/>
          <w:sz w:val="32"/>
          <w:szCs w:val="24"/>
          <w:highlight w:val="none"/>
          <w:u w:val="none" w:color="auto"/>
          <w:lang w:val="en-US" w:eastAsia="zh-CN" w:bidi="ar-SA"/>
        </w:rPr>
      </w:pPr>
      <w:r>
        <w:rPr>
          <w:rFonts w:hint="eastAsia" w:ascii="仿宋_GB2312" w:hAnsi="仿宋_GB2312" w:eastAsia="仿宋_GB2312" w:cs="仿宋_GB2312"/>
          <w:color w:val="auto"/>
          <w:kern w:val="0"/>
          <w:sz w:val="32"/>
          <w:szCs w:val="32"/>
          <w:highlight w:val="none"/>
          <w:u w:val="none" w:color="auto"/>
          <w:lang w:val="en-US" w:eastAsia="zh-CN" w:bidi="ar-SA"/>
        </w:rPr>
        <w:t>3.</w:t>
      </w:r>
      <w:r>
        <w:rPr>
          <w:rFonts w:hint="default" w:ascii="Times New Roman" w:hAnsi="Times New Roman" w:cs="Times New Roman"/>
          <w:color w:val="auto"/>
          <w:kern w:val="0"/>
          <w:highlight w:val="none"/>
          <w:lang w:eastAsia="zh-CN"/>
        </w:rPr>
        <w:t>职称</w:t>
      </w:r>
      <w:r>
        <w:rPr>
          <w:rFonts w:hint="default" w:ascii="Times New Roman" w:hAnsi="Times New Roman" w:cs="Times New Roman"/>
          <w:color w:val="auto"/>
          <w:kern w:val="0"/>
          <w:highlight w:val="none"/>
        </w:rPr>
        <w:t>评审使用省</w:t>
      </w:r>
      <w:r>
        <w:rPr>
          <w:rFonts w:hint="default" w:ascii="Times New Roman" w:hAnsi="Times New Roman" w:cs="Times New Roman"/>
          <w:color w:val="auto"/>
          <w:kern w:val="0"/>
          <w:highlight w:val="none"/>
          <w:lang w:eastAsia="zh-CN"/>
        </w:rPr>
        <w:t>人</w:t>
      </w:r>
      <w:ins w:id="4" w:author="周娟" w:date="2022-10-20T11:04:37Z">
        <w:r>
          <w:rPr>
            <w:rFonts w:hint="eastAsia" w:ascii="Times New Roman" w:hAnsi="Times New Roman" w:cs="Times New Roman"/>
            <w:color w:val="auto"/>
            <w:kern w:val="0"/>
            <w:highlight w:val="none"/>
            <w:lang w:eastAsia="zh-CN"/>
          </w:rPr>
          <w:t>力</w:t>
        </w:r>
      </w:ins>
      <w:ins w:id="5" w:author="周娟" w:date="2022-10-20T11:04:38Z">
        <w:r>
          <w:rPr>
            <w:rFonts w:hint="eastAsia" w:ascii="Times New Roman" w:hAnsi="Times New Roman" w:cs="Times New Roman"/>
            <w:color w:val="auto"/>
            <w:kern w:val="0"/>
            <w:highlight w:val="none"/>
            <w:lang w:eastAsia="zh-CN"/>
          </w:rPr>
          <w:t>资源</w:t>
        </w:r>
      </w:ins>
      <w:r>
        <w:rPr>
          <w:rFonts w:hint="default" w:ascii="Times New Roman" w:hAnsi="Times New Roman" w:cs="Times New Roman"/>
          <w:color w:val="auto"/>
          <w:kern w:val="0"/>
          <w:highlight w:val="none"/>
          <w:lang w:eastAsia="zh-CN"/>
        </w:rPr>
        <w:t>社</w:t>
      </w:r>
      <w:ins w:id="6" w:author="周娟" w:date="2022-10-20T11:04:40Z">
        <w:r>
          <w:rPr>
            <w:rFonts w:hint="eastAsia" w:ascii="Times New Roman" w:hAnsi="Times New Roman" w:cs="Times New Roman"/>
            <w:color w:val="auto"/>
            <w:kern w:val="0"/>
            <w:highlight w:val="none"/>
            <w:lang w:eastAsia="zh-CN"/>
          </w:rPr>
          <w:t>会</w:t>
        </w:r>
      </w:ins>
      <w:ins w:id="7" w:author="周娟" w:date="2022-10-20T11:04:41Z">
        <w:r>
          <w:rPr>
            <w:rFonts w:hint="eastAsia" w:ascii="Times New Roman" w:hAnsi="Times New Roman" w:cs="Times New Roman"/>
            <w:color w:val="auto"/>
            <w:kern w:val="0"/>
            <w:highlight w:val="none"/>
            <w:lang w:eastAsia="zh-CN"/>
          </w:rPr>
          <w:t>保障</w:t>
        </w:r>
      </w:ins>
      <w:r>
        <w:rPr>
          <w:rFonts w:hint="default" w:ascii="Times New Roman" w:hAnsi="Times New Roman" w:cs="Times New Roman"/>
          <w:color w:val="auto"/>
          <w:kern w:val="0"/>
          <w:highlight w:val="none"/>
        </w:rPr>
        <w:t>厅</w:t>
      </w:r>
      <w:r>
        <w:rPr>
          <w:rFonts w:hint="default" w:ascii="Times New Roman" w:hAnsi="Times New Roman" w:cs="Times New Roman"/>
          <w:color w:val="auto"/>
          <w:kern w:val="0"/>
          <w:highlight w:val="none"/>
          <w:lang w:eastAsia="zh-CN"/>
        </w:rPr>
        <w:t>统一</w:t>
      </w:r>
      <w:r>
        <w:rPr>
          <w:rFonts w:hint="default" w:ascii="Times New Roman" w:hAnsi="Times New Roman" w:cs="Times New Roman"/>
          <w:color w:val="auto"/>
          <w:kern w:val="0"/>
          <w:highlight w:val="none"/>
        </w:rPr>
        <w:t>制作的表格</w:t>
      </w:r>
      <w:r>
        <w:rPr>
          <w:rFonts w:hint="default" w:ascii="Times New Roman" w:hAnsi="Times New Roman" w:cs="Times New Roman"/>
          <w:color w:val="auto"/>
          <w:kern w:val="0"/>
          <w:highlight w:val="none"/>
          <w:lang w:eastAsia="zh-CN"/>
        </w:rPr>
        <w:t>，通过</w:t>
      </w:r>
      <w:r>
        <w:rPr>
          <w:rFonts w:hint="default" w:ascii="Times New Roman" w:hAnsi="Times New Roman" w:cs="Times New Roman"/>
          <w:color w:val="auto"/>
          <w:kern w:val="0"/>
          <w:highlight w:val="none"/>
        </w:rPr>
        <w:t>《广东省专业技术人才职称管理系统》表格下载栏目下载，</w:t>
      </w:r>
      <w:r>
        <w:rPr>
          <w:rFonts w:hint="default" w:ascii="Times New Roman" w:hAnsi="Times New Roman" w:cs="Times New Roman"/>
          <w:color w:val="auto"/>
          <w:kern w:val="0"/>
          <w:highlight w:val="none"/>
          <w:lang w:eastAsia="zh-CN"/>
        </w:rPr>
        <w:t>其中</w:t>
      </w:r>
      <w:r>
        <w:rPr>
          <w:rFonts w:hint="default" w:ascii="Times New Roman" w:hAnsi="Times New Roman" w:cs="Times New Roman"/>
          <w:color w:val="auto"/>
          <w:kern w:val="0"/>
          <w:highlight w:val="none"/>
        </w:rPr>
        <w:t>《</w:t>
      </w:r>
      <w:r>
        <w:rPr>
          <w:rFonts w:hint="default" w:ascii="Times New Roman" w:hAnsi="Times New Roman" w:cs="Times New Roman"/>
          <w:color w:val="auto"/>
          <w:kern w:val="0"/>
          <w:highlight w:val="none"/>
          <w:lang w:eastAsia="zh-CN"/>
        </w:rPr>
        <w:t>广东省职称</w:t>
      </w:r>
      <w:r>
        <w:rPr>
          <w:rFonts w:hint="default" w:ascii="Times New Roman" w:hAnsi="Times New Roman" w:cs="Times New Roman"/>
          <w:color w:val="auto"/>
          <w:kern w:val="0"/>
          <w:highlight w:val="none"/>
        </w:rPr>
        <w:t>评审表》通过系统自动生成。</w:t>
      </w:r>
      <w:r>
        <w:rPr>
          <w:rFonts w:hint="eastAsia" w:ascii="Times New Roman" w:hAnsi="Times New Roman" w:cs="Times New Roman"/>
          <w:color w:val="auto"/>
          <w:kern w:val="0"/>
          <w:highlight w:val="none"/>
          <w:lang w:val="en-US" w:eastAsia="zh-CN"/>
        </w:rPr>
        <w:t>纸质</w:t>
      </w:r>
      <w:r>
        <w:rPr>
          <w:rFonts w:hint="eastAsia" w:ascii="仿宋_GB2312" w:hAnsi="仿宋_GB2312" w:eastAsia="仿宋_GB2312" w:cs="仿宋_GB2312"/>
          <w:color w:val="auto"/>
          <w:kern w:val="0"/>
          <w:sz w:val="32"/>
          <w:szCs w:val="32"/>
          <w:highlight w:val="none"/>
          <w:u w:val="none" w:color="auto"/>
          <w:lang w:eastAsia="zh-CN" w:bidi="ar-SA"/>
        </w:rPr>
        <w:t>材料受理后，</w:t>
      </w:r>
      <w:r>
        <w:rPr>
          <w:rFonts w:hint="eastAsia" w:ascii="仿宋_GB2312" w:hAnsi="仿宋_GB2312" w:eastAsia="仿宋_GB2312" w:cs="Times New Roman"/>
          <w:i w:val="0"/>
          <w:iCs w:val="0"/>
          <w:color w:val="auto"/>
          <w:kern w:val="0"/>
          <w:sz w:val="32"/>
          <w:szCs w:val="24"/>
          <w:highlight w:val="none"/>
          <w:u w:val="none" w:color="auto"/>
          <w:lang w:val="en-US" w:eastAsia="zh-CN" w:bidi="ar-SA"/>
        </w:rPr>
        <w:t>申报人员应于202</w:t>
      </w:r>
      <w:r>
        <w:rPr>
          <w:rFonts w:hint="eastAsia" w:ascii="仿宋_GB2312" w:hAnsi="仿宋_GB2312" w:cs="Times New Roman"/>
          <w:i w:val="0"/>
          <w:iCs w:val="0"/>
          <w:color w:val="auto"/>
          <w:kern w:val="0"/>
          <w:sz w:val="32"/>
          <w:szCs w:val="24"/>
          <w:highlight w:val="none"/>
          <w:u w:val="none" w:color="auto"/>
          <w:lang w:val="en-US" w:eastAsia="zh-CN" w:bidi="ar-SA"/>
        </w:rPr>
        <w:t>3</w:t>
      </w:r>
      <w:r>
        <w:rPr>
          <w:rFonts w:hint="eastAsia" w:ascii="仿宋_GB2312" w:hAnsi="仿宋_GB2312" w:eastAsia="仿宋_GB2312" w:cs="Times New Roman"/>
          <w:i w:val="0"/>
          <w:iCs w:val="0"/>
          <w:color w:val="auto"/>
          <w:kern w:val="0"/>
          <w:sz w:val="32"/>
          <w:szCs w:val="24"/>
          <w:highlight w:val="none"/>
          <w:u w:val="none" w:color="auto"/>
          <w:lang w:val="en-US" w:eastAsia="zh-CN" w:bidi="ar-SA"/>
        </w:rPr>
        <w:t>年</w:t>
      </w:r>
      <w:r>
        <w:rPr>
          <w:rFonts w:hint="eastAsia" w:ascii="仿宋_GB2312" w:hAnsi="仿宋_GB2312" w:cs="Times New Roman"/>
          <w:i w:val="0"/>
          <w:iCs w:val="0"/>
          <w:color w:val="auto"/>
          <w:kern w:val="0"/>
          <w:sz w:val="32"/>
          <w:szCs w:val="24"/>
          <w:highlight w:val="none"/>
          <w:u w:val="none" w:color="auto"/>
          <w:lang w:val="en-US" w:eastAsia="zh-CN" w:bidi="ar-SA"/>
        </w:rPr>
        <w:t>3</w:t>
      </w:r>
      <w:r>
        <w:rPr>
          <w:rFonts w:hint="eastAsia" w:ascii="仿宋_GB2312" w:hAnsi="仿宋_GB2312" w:eastAsia="仿宋_GB2312" w:cs="Times New Roman"/>
          <w:i w:val="0"/>
          <w:iCs w:val="0"/>
          <w:color w:val="auto"/>
          <w:kern w:val="0"/>
          <w:sz w:val="32"/>
          <w:szCs w:val="24"/>
          <w:highlight w:val="none"/>
          <w:u w:val="none" w:color="auto"/>
          <w:lang w:val="en-US" w:eastAsia="zh-CN" w:bidi="ar-SA"/>
        </w:rPr>
        <w:t>月</w:t>
      </w:r>
      <w:r>
        <w:rPr>
          <w:rFonts w:hint="eastAsia" w:ascii="仿宋_GB2312" w:hAnsi="仿宋_GB2312" w:cs="Times New Roman"/>
          <w:i w:val="0"/>
          <w:iCs w:val="0"/>
          <w:color w:val="auto"/>
          <w:kern w:val="0"/>
          <w:sz w:val="32"/>
          <w:szCs w:val="24"/>
          <w:highlight w:val="none"/>
          <w:u w:val="none" w:color="auto"/>
          <w:lang w:val="en-US" w:eastAsia="zh-CN" w:bidi="ar-SA"/>
        </w:rPr>
        <w:t>31</w:t>
      </w:r>
      <w:r>
        <w:rPr>
          <w:rFonts w:hint="eastAsia" w:ascii="仿宋_GB2312" w:hAnsi="仿宋_GB2312" w:eastAsia="仿宋_GB2312" w:cs="Times New Roman"/>
          <w:i w:val="0"/>
          <w:iCs w:val="0"/>
          <w:color w:val="auto"/>
          <w:kern w:val="0"/>
          <w:sz w:val="32"/>
          <w:szCs w:val="24"/>
          <w:highlight w:val="none"/>
          <w:u w:val="none" w:color="auto"/>
          <w:lang w:val="en-US" w:eastAsia="zh-CN" w:bidi="ar-SA"/>
        </w:rPr>
        <w:t>日前通过</w:t>
      </w:r>
      <w:r>
        <w:rPr>
          <w:rFonts w:hint="eastAsia" w:ascii="仿宋_GB2312" w:hAnsi="仿宋_GB2312" w:cs="Times New Roman"/>
          <w:i w:val="0"/>
          <w:iCs w:val="0"/>
          <w:color w:val="auto"/>
          <w:kern w:val="0"/>
          <w:sz w:val="32"/>
          <w:szCs w:val="24"/>
          <w:highlight w:val="none"/>
          <w:u w:val="none" w:color="auto"/>
          <w:lang w:val="en-US" w:eastAsia="zh-CN" w:bidi="ar-SA"/>
        </w:rPr>
        <w:t>系统</w:t>
      </w:r>
      <w:r>
        <w:rPr>
          <w:rFonts w:hint="eastAsia" w:ascii="仿宋_GB2312" w:hAnsi="仿宋_GB2312" w:eastAsia="仿宋_GB2312" w:cs="Times New Roman"/>
          <w:i w:val="0"/>
          <w:iCs w:val="0"/>
          <w:color w:val="auto"/>
          <w:kern w:val="0"/>
          <w:sz w:val="32"/>
          <w:szCs w:val="24"/>
          <w:highlight w:val="none"/>
          <w:u w:val="none" w:color="auto"/>
          <w:lang w:val="en-US" w:eastAsia="zh-CN" w:bidi="ar-SA"/>
        </w:rPr>
        <w:fldChar w:fldCharType="begin"/>
      </w:r>
      <w:r>
        <w:rPr>
          <w:rFonts w:hint="eastAsia" w:ascii="仿宋_GB2312" w:hAnsi="仿宋_GB2312" w:eastAsia="仿宋_GB2312" w:cs="Times New Roman"/>
          <w:i w:val="0"/>
          <w:iCs w:val="0"/>
          <w:color w:val="auto"/>
          <w:kern w:val="0"/>
          <w:sz w:val="32"/>
          <w:szCs w:val="24"/>
          <w:highlight w:val="none"/>
          <w:u w:val="none" w:color="auto"/>
          <w:lang w:val="en-US" w:eastAsia="zh-CN" w:bidi="ar-SA"/>
        </w:rPr>
        <w:instrText xml:space="preserve"> HYPERLINK "http://www.gdhrss.gov.cn/zyjsrc）同时提交电子材料。" </w:instrText>
      </w:r>
      <w:r>
        <w:rPr>
          <w:rFonts w:hint="eastAsia" w:ascii="仿宋_GB2312" w:hAnsi="仿宋_GB2312" w:eastAsia="仿宋_GB2312" w:cs="Times New Roman"/>
          <w:i w:val="0"/>
          <w:iCs w:val="0"/>
          <w:color w:val="auto"/>
          <w:kern w:val="0"/>
          <w:sz w:val="32"/>
          <w:szCs w:val="24"/>
          <w:highlight w:val="none"/>
          <w:u w:val="none" w:color="auto"/>
          <w:lang w:val="en-US" w:eastAsia="zh-CN" w:bidi="ar-SA"/>
        </w:rPr>
        <w:fldChar w:fldCharType="separate"/>
      </w:r>
      <w:r>
        <w:rPr>
          <w:rFonts w:hint="eastAsia" w:ascii="仿宋_GB2312" w:hAnsi="仿宋_GB2312" w:eastAsia="仿宋_GB2312" w:cs="Times New Roman"/>
          <w:i w:val="0"/>
          <w:iCs w:val="0"/>
          <w:color w:val="auto"/>
          <w:kern w:val="0"/>
          <w:sz w:val="32"/>
          <w:szCs w:val="24"/>
          <w:highlight w:val="none"/>
          <w:u w:val="none" w:color="auto"/>
          <w:lang w:val="en-US" w:eastAsia="zh-CN" w:bidi="ar-SA"/>
        </w:rPr>
        <w:t>提交申报电子材料。</w:t>
      </w:r>
      <w:r>
        <w:rPr>
          <w:rFonts w:hint="eastAsia" w:ascii="仿宋_GB2312" w:hAnsi="仿宋_GB2312" w:eastAsia="仿宋_GB2312" w:cs="Times New Roman"/>
          <w:i w:val="0"/>
          <w:iCs w:val="0"/>
          <w:color w:val="auto"/>
          <w:kern w:val="0"/>
          <w:sz w:val="32"/>
          <w:szCs w:val="24"/>
          <w:highlight w:val="none"/>
          <w:u w:val="none" w:color="auto"/>
          <w:lang w:val="en-US" w:eastAsia="zh-CN" w:bidi="ar-SA"/>
        </w:rPr>
        <w:fldChar w:fldCharType="end"/>
      </w:r>
    </w:p>
    <w:p>
      <w:pPr>
        <w:keepNext w:val="0"/>
        <w:keepLines w:val="0"/>
        <w:pageBreakBefore w:val="0"/>
        <w:widowControl w:val="0"/>
        <w:kinsoku/>
        <w:wordWrap/>
        <w:overflowPunct w:val="0"/>
        <w:topLinePunct w:val="0"/>
        <w:autoSpaceDE/>
        <w:bidi w:val="0"/>
        <w:adjustRightInd/>
        <w:snapToGrid/>
        <w:spacing w:before="0" w:beforeLines="0" w:after="0" w:afterLines="0" w:line="600" w:lineRule="exact"/>
        <w:ind w:left="0" w:leftChars="0" w:right="0" w:rightChars="0" w:firstLine="640" w:firstLineChars="200"/>
        <w:jc w:val="both"/>
        <w:textAlignment w:val="auto"/>
        <w:outlineLvl w:val="9"/>
        <w:rPr>
          <w:rFonts w:hint="eastAsia" w:ascii="仿宋_GB2312" w:hAnsi="仿宋_GB2312" w:eastAsia="仿宋_GB2312" w:cs="仿宋_GB2312"/>
          <w:b w:val="0"/>
          <w:bCs w:val="0"/>
          <w:color w:val="auto"/>
          <w:kern w:val="0"/>
          <w:sz w:val="32"/>
          <w:szCs w:val="24"/>
          <w:highlight w:val="none"/>
          <w:u w:val="none" w:color="auto"/>
          <w:lang w:bidi="ar-SA"/>
        </w:rPr>
      </w:pPr>
      <w:r>
        <w:rPr>
          <w:rFonts w:hint="eastAsia" w:ascii="黑体" w:hAnsi="黑体" w:eastAsia="黑体" w:cs="黑体"/>
          <w:b w:val="0"/>
          <w:bCs w:val="0"/>
          <w:color w:val="auto"/>
          <w:kern w:val="0"/>
          <w:sz w:val="32"/>
          <w:szCs w:val="24"/>
          <w:highlight w:val="none"/>
          <w:u w:val="none" w:color="auto"/>
          <w:lang w:val="en-US" w:eastAsia="zh-CN" w:bidi="ar-SA"/>
        </w:rPr>
        <w:t>四</w:t>
      </w:r>
      <w:r>
        <w:rPr>
          <w:rFonts w:hint="eastAsia" w:ascii="黑体" w:hAnsi="黑体" w:eastAsia="黑体" w:cs="黑体"/>
          <w:b w:val="0"/>
          <w:bCs w:val="0"/>
          <w:color w:val="auto"/>
          <w:kern w:val="0"/>
          <w:sz w:val="32"/>
          <w:szCs w:val="24"/>
          <w:highlight w:val="none"/>
          <w:u w:val="none" w:color="auto"/>
          <w:lang w:bidi="ar-SA"/>
        </w:rPr>
        <w:t>、</w:t>
      </w:r>
      <w:r>
        <w:rPr>
          <w:rFonts w:hint="eastAsia" w:ascii="黑体" w:hAnsi="黑体" w:eastAsia="黑体" w:cs="黑体"/>
          <w:b w:val="0"/>
          <w:bCs w:val="0"/>
          <w:color w:val="auto"/>
          <w:kern w:val="0"/>
          <w:sz w:val="32"/>
          <w:szCs w:val="24"/>
          <w:highlight w:val="none"/>
          <w:u w:val="none" w:color="auto"/>
          <w:lang w:val="en-US" w:eastAsia="zh-CN" w:bidi="ar-SA"/>
        </w:rPr>
        <w:t>有</w:t>
      </w:r>
      <w:r>
        <w:rPr>
          <w:rFonts w:hint="eastAsia" w:ascii="黑体" w:hAnsi="黑体" w:eastAsia="黑体" w:cs="黑体"/>
          <w:b w:val="0"/>
          <w:bCs w:val="0"/>
          <w:color w:val="auto"/>
          <w:kern w:val="0"/>
          <w:sz w:val="32"/>
          <w:szCs w:val="24"/>
          <w:highlight w:val="none"/>
          <w:u w:val="none" w:color="auto"/>
          <w:lang w:bidi="ar-SA"/>
        </w:rPr>
        <w:t>关政策</w:t>
      </w:r>
      <w:bookmarkStart w:id="0" w:name="_GoBack"/>
      <w:bookmarkEnd w:id="0"/>
    </w:p>
    <w:p>
      <w:pPr>
        <w:keepNext w:val="0"/>
        <w:keepLines w:val="0"/>
        <w:pageBreakBefore w:val="0"/>
        <w:widowControl w:val="0"/>
        <w:kinsoku/>
        <w:wordWrap/>
        <w:overflowPunct w:val="0"/>
        <w:topLinePunct w:val="0"/>
        <w:autoSpaceDE/>
        <w:autoSpaceDN w:val="0"/>
        <w:bidi w:val="0"/>
        <w:adjustRightInd/>
        <w:snapToGrid/>
        <w:spacing w:before="0" w:beforeLines="0" w:after="0" w:afterLines="0" w:line="600" w:lineRule="exact"/>
        <w:ind w:left="0" w:leftChars="0" w:right="0" w:rightChars="0" w:firstLine="640" w:firstLineChars="200"/>
        <w:jc w:val="both"/>
        <w:textAlignment w:val="auto"/>
        <w:outlineLvl w:val="9"/>
        <w:rPr>
          <w:rFonts w:hint="eastAsia" w:ascii="仿宋_GB2312" w:hAnsi="仿宋_GB2312" w:eastAsia="仿宋_GB2312" w:cs="仿宋_GB2312"/>
          <w:b w:val="0"/>
          <w:bCs w:val="0"/>
          <w:color w:val="auto"/>
          <w:kern w:val="0"/>
          <w:sz w:val="32"/>
          <w:szCs w:val="24"/>
          <w:highlight w:val="none"/>
          <w:u w:val="none" w:color="auto"/>
          <w:lang w:val="en-US" w:eastAsia="zh-CN" w:bidi="ar-SA"/>
        </w:rPr>
      </w:pPr>
      <w:r>
        <w:rPr>
          <w:rFonts w:hint="eastAsia" w:ascii="仿宋_GB2312" w:hAnsi="仿宋_GB2312" w:eastAsia="仿宋_GB2312" w:cs="仿宋_GB2312"/>
          <w:b w:val="0"/>
          <w:bCs w:val="0"/>
          <w:color w:val="auto"/>
          <w:kern w:val="0"/>
          <w:sz w:val="32"/>
          <w:szCs w:val="24"/>
          <w:highlight w:val="none"/>
          <w:u w:val="none" w:color="auto"/>
          <w:lang w:bidi="ar-SA"/>
        </w:rPr>
        <w:t>（</w:t>
      </w:r>
      <w:r>
        <w:rPr>
          <w:rFonts w:hint="eastAsia" w:ascii="仿宋_GB2312" w:hAnsi="仿宋_GB2312" w:eastAsia="仿宋_GB2312" w:cs="仿宋_GB2312"/>
          <w:b w:val="0"/>
          <w:bCs w:val="0"/>
          <w:color w:val="auto"/>
          <w:kern w:val="0"/>
          <w:sz w:val="32"/>
          <w:szCs w:val="24"/>
          <w:highlight w:val="none"/>
          <w:u w:val="none" w:color="auto"/>
          <w:lang w:eastAsia="zh-CN" w:bidi="ar-SA"/>
        </w:rPr>
        <w:t>一</w:t>
      </w:r>
      <w:r>
        <w:rPr>
          <w:rFonts w:hint="eastAsia" w:ascii="仿宋_GB2312" w:hAnsi="仿宋_GB2312" w:eastAsia="仿宋_GB2312" w:cs="仿宋_GB2312"/>
          <w:b w:val="0"/>
          <w:bCs w:val="0"/>
          <w:color w:val="auto"/>
          <w:kern w:val="0"/>
          <w:sz w:val="32"/>
          <w:szCs w:val="24"/>
          <w:highlight w:val="none"/>
          <w:u w:val="none" w:color="auto"/>
          <w:lang w:bidi="ar-SA"/>
        </w:rPr>
        <w:t>）</w:t>
      </w:r>
      <w:r>
        <w:rPr>
          <w:rFonts w:hint="eastAsia" w:ascii="仿宋_GB2312" w:hAnsi="仿宋_GB2312" w:eastAsia="仿宋_GB2312" w:cs="仿宋_GB2312"/>
          <w:b w:val="0"/>
          <w:bCs w:val="0"/>
          <w:color w:val="auto"/>
          <w:kern w:val="0"/>
          <w:sz w:val="32"/>
          <w:szCs w:val="24"/>
          <w:highlight w:val="none"/>
          <w:u w:val="none" w:color="auto"/>
          <w:lang w:val="en-US" w:eastAsia="zh-CN" w:bidi="ar-SA"/>
        </w:rPr>
        <w:t>各单位职称认定按</w:t>
      </w:r>
      <w:r>
        <w:rPr>
          <w:rFonts w:hint="eastAsia" w:ascii="仿宋_GB2312" w:eastAsia="仿宋_GB2312"/>
          <w:color w:val="auto"/>
          <w:sz w:val="32"/>
          <w:szCs w:val="32"/>
          <w:highlight w:val="none"/>
        </w:rPr>
        <w:t>《关于进一步做好初次职称考核认定和跨区域、跨单位专业技术人才职称重新评审、确认有关工作的通知》</w:t>
      </w:r>
      <w:r>
        <w:rPr>
          <w:rFonts w:hint="eastAsia" w:ascii="仿宋_GB2312" w:hAnsi="仿宋_GB2312" w:eastAsia="仿宋_GB2312" w:cs="仿宋_GB2312"/>
          <w:b w:val="0"/>
          <w:bCs w:val="0"/>
          <w:color w:val="auto"/>
          <w:kern w:val="0"/>
          <w:sz w:val="32"/>
          <w:szCs w:val="24"/>
          <w:highlight w:val="none"/>
          <w:u w:val="none" w:color="auto"/>
          <w:lang w:val="en-US" w:eastAsia="zh-CN" w:bidi="ar-SA"/>
        </w:rPr>
        <w:t>执行，负责对本单位申请认定初次专业技术资格人员进行考核评议。对于考核评议通过的人员，应在单位公示不少于5个工作日，并将考核评议结果填入《广东初次职称考核认定申报表》，连同申报人</w:t>
      </w:r>
      <w:r>
        <w:rPr>
          <w:rFonts w:hint="eastAsia" w:ascii="仿宋_GB2312" w:hAnsi="仿宋_GB2312" w:cs="仿宋_GB2312"/>
          <w:b w:val="0"/>
          <w:bCs w:val="0"/>
          <w:color w:val="auto"/>
          <w:kern w:val="0"/>
          <w:sz w:val="32"/>
          <w:szCs w:val="24"/>
          <w:highlight w:val="none"/>
          <w:u w:val="none" w:color="auto"/>
          <w:lang w:val="en-US" w:eastAsia="zh-CN" w:bidi="ar-SA"/>
        </w:rPr>
        <w:t>学历成绩单复印件、</w:t>
      </w:r>
      <w:r>
        <w:rPr>
          <w:rFonts w:hint="eastAsia" w:ascii="仿宋_GB2312" w:hAnsi="仿宋_GB2312" w:eastAsia="仿宋_GB2312" w:cs="仿宋_GB2312"/>
          <w:b w:val="0"/>
          <w:bCs w:val="0"/>
          <w:color w:val="auto"/>
          <w:kern w:val="0"/>
          <w:sz w:val="32"/>
          <w:szCs w:val="24"/>
          <w:highlight w:val="none"/>
          <w:u w:val="none" w:color="auto"/>
          <w:lang w:val="en-US" w:eastAsia="zh-CN" w:bidi="ar-SA"/>
        </w:rPr>
        <w:t>业绩证明（含辅助证明材料等）、社保凭证、论文等材料提交</w:t>
      </w:r>
      <w:r>
        <w:rPr>
          <w:rFonts w:hint="eastAsia" w:ascii="仿宋_GB2312" w:hAnsi="仿宋_GB2312" w:cs="Times New Roman"/>
          <w:color w:val="auto"/>
          <w:kern w:val="0"/>
          <w:sz w:val="32"/>
          <w:szCs w:val="24"/>
          <w:highlight w:val="none"/>
          <w:u w:val="none" w:color="auto"/>
          <w:lang w:val="en-US" w:eastAsia="zh-CN" w:bidi="ar-SA"/>
        </w:rPr>
        <w:t>省建筑高评委</w:t>
      </w:r>
      <w:r>
        <w:rPr>
          <w:rFonts w:hint="eastAsia" w:ascii="仿宋_GB2312" w:hAnsi="仿宋_GB2312" w:eastAsia="仿宋_GB2312" w:cs="仿宋_GB2312"/>
          <w:b w:val="0"/>
          <w:bCs w:val="0"/>
          <w:color w:val="auto"/>
          <w:kern w:val="0"/>
          <w:sz w:val="32"/>
          <w:szCs w:val="24"/>
          <w:highlight w:val="none"/>
          <w:u w:val="none" w:color="auto"/>
          <w:lang w:val="en-US" w:eastAsia="zh-CN" w:bidi="ar-SA"/>
        </w:rPr>
        <w:t>评审确认。</w:t>
      </w:r>
    </w:p>
    <w:p>
      <w:pPr>
        <w:keepNext w:val="0"/>
        <w:keepLines w:val="0"/>
        <w:pageBreakBefore w:val="0"/>
        <w:widowControl w:val="0"/>
        <w:kinsoku/>
        <w:wordWrap/>
        <w:overflowPunct w:val="0"/>
        <w:topLinePunct w:val="0"/>
        <w:autoSpaceDE/>
        <w:bidi w:val="0"/>
        <w:adjustRightInd/>
        <w:snapToGrid/>
        <w:spacing w:beforeLines="0" w:after="0" w:afterLines="0" w:line="600" w:lineRule="exact"/>
        <w:ind w:firstLine="640" w:firstLineChars="200"/>
        <w:jc w:val="both"/>
        <w:textAlignment w:val="auto"/>
        <w:outlineLvl w:val="9"/>
        <w:rPr>
          <w:rFonts w:hint="eastAsia"/>
          <w:color w:val="auto"/>
          <w:highlight w:val="none"/>
          <w:lang w:val="en-US" w:eastAsia="zh-CN"/>
        </w:rPr>
      </w:pPr>
      <w:r>
        <w:rPr>
          <w:rFonts w:hint="eastAsia" w:ascii="仿宋_GB2312" w:hAnsi="仿宋_GB2312" w:cs="仿宋_GB2312"/>
          <w:b w:val="0"/>
          <w:bCs w:val="0"/>
          <w:color w:val="auto"/>
          <w:kern w:val="0"/>
          <w:sz w:val="32"/>
          <w:szCs w:val="24"/>
          <w:highlight w:val="none"/>
          <w:u w:val="none" w:color="auto"/>
          <w:lang w:val="en-US" w:eastAsia="zh-CN" w:bidi="ar-SA"/>
        </w:rPr>
        <w:t>（二）高技能人才参加评审</w:t>
      </w:r>
      <w:r>
        <w:rPr>
          <w:rFonts w:hint="default" w:ascii="Times New Roman" w:hAnsi="Times New Roman" w:eastAsia="仿宋_GB2312" w:cs="Times New Roman"/>
          <w:color w:val="auto"/>
          <w:highlight w:val="none"/>
          <w:lang w:eastAsia="zh-CN"/>
        </w:rPr>
        <w:t>根据</w:t>
      </w:r>
      <w:r>
        <w:rPr>
          <w:rFonts w:hint="eastAsia" w:ascii="仿宋_GB2312" w:hAnsi="仿宋_GB2312" w:eastAsia="仿宋_GB2312" w:cs="仿宋_GB2312"/>
          <w:color w:val="auto"/>
          <w:kern w:val="0"/>
          <w:sz w:val="32"/>
          <w:szCs w:val="24"/>
          <w:highlight w:val="none"/>
          <w:u w:val="none" w:color="auto"/>
          <w:lang w:val="en-US" w:eastAsia="zh-CN" w:bidi="ar-SA"/>
        </w:rPr>
        <w:t>《广东省人力资源和社会保障厅</w:t>
      </w:r>
      <w:r>
        <w:rPr>
          <w:rFonts w:hint="default" w:ascii="Times New Roman" w:hAnsi="Times New Roman" w:eastAsia="仿宋_GB2312" w:cs="Times New Roman"/>
          <w:color w:val="auto"/>
          <w:highlight w:val="none"/>
          <w:lang w:eastAsia="zh-CN"/>
        </w:rPr>
        <w:t>关于印发</w:t>
      </w:r>
      <w:r>
        <w:rPr>
          <w:rFonts w:hint="eastAsia" w:ascii="仿宋_GB2312" w:hAnsi="仿宋_GB2312" w:cs="仿宋_GB2312"/>
          <w:color w:val="auto"/>
          <w:highlight w:val="none"/>
          <w:lang w:val="en-US" w:eastAsia="zh-CN"/>
        </w:rPr>
        <w:t>&lt;</w:t>
      </w:r>
      <w:r>
        <w:rPr>
          <w:rFonts w:hint="eastAsia" w:ascii="仿宋_GB2312" w:hAnsi="仿宋_GB2312" w:eastAsia="仿宋_GB2312" w:cs="仿宋_GB2312"/>
          <w:color w:val="auto"/>
          <w:highlight w:val="none"/>
          <w:lang w:eastAsia="zh-CN"/>
        </w:rPr>
        <w:t>关于进一步加强高技能人才与专业技术人才职业发展贯通的实施方案</w:t>
      </w:r>
      <w:r>
        <w:rPr>
          <w:rFonts w:hint="eastAsia" w:ascii="仿宋_GB2312" w:hAnsi="仿宋_GB2312" w:cs="仿宋_GB2312"/>
          <w:color w:val="auto"/>
          <w:highlight w:val="none"/>
          <w:lang w:val="en-US" w:eastAsia="zh-CN"/>
        </w:rPr>
        <w:t>&gt;</w:t>
      </w:r>
      <w:r>
        <w:rPr>
          <w:rFonts w:hint="eastAsia" w:ascii="仿宋_GB2312" w:hAnsi="仿宋_GB2312" w:eastAsia="仿宋_GB2312" w:cs="仿宋_GB2312"/>
          <w:color w:val="auto"/>
          <w:highlight w:val="none"/>
          <w:lang w:eastAsia="zh-CN"/>
        </w:rPr>
        <w:t>的通知</w:t>
      </w:r>
      <w:r>
        <w:rPr>
          <w:rFonts w:hint="eastAsia" w:ascii="仿宋_GB2312" w:hAnsi="仿宋_GB2312" w:cs="仿宋_GB2312"/>
          <w:color w:val="auto"/>
          <w:highlight w:val="none"/>
          <w:lang w:eastAsia="zh-CN"/>
        </w:rPr>
        <w:t>》（</w:t>
      </w:r>
      <w:r>
        <w:rPr>
          <w:rFonts w:hint="eastAsia" w:ascii="仿宋_GB2312" w:hAnsi="仿宋_GB2312" w:eastAsia="仿宋_GB2312" w:cs="仿宋_GB2312"/>
          <w:color w:val="auto"/>
          <w:highlight w:val="none"/>
          <w:lang w:eastAsia="zh-CN"/>
        </w:rPr>
        <w:t>粤人社规〔2022〕5号</w:t>
      </w:r>
      <w:r>
        <w:rPr>
          <w:rFonts w:hint="default" w:ascii="Times New Roman" w:hAnsi="Times New Roman" w:cs="Times New Roman"/>
          <w:color w:val="auto"/>
          <w:highlight w:val="none"/>
          <w:lang w:eastAsia="zh-CN"/>
        </w:rPr>
        <w:t>）要求</w:t>
      </w:r>
      <w:r>
        <w:rPr>
          <w:rFonts w:hint="eastAsia" w:ascii="Times New Roman" w:hAnsi="Times New Roman" w:cs="Times New Roman"/>
          <w:color w:val="auto"/>
          <w:highlight w:val="none"/>
          <w:lang w:val="en-US" w:eastAsia="zh-CN"/>
        </w:rPr>
        <w:t>执行。</w:t>
      </w:r>
      <w:r>
        <w:rPr>
          <w:rFonts w:hint="eastAsia" w:ascii="仿宋_GB2312" w:hAnsi="仿宋_GB2312" w:eastAsia="仿宋_GB2312" w:cs="仿宋_GB2312"/>
          <w:color w:val="auto"/>
          <w:kern w:val="0"/>
          <w:sz w:val="32"/>
          <w:szCs w:val="24"/>
          <w:highlight w:val="none"/>
          <w:u w:val="none" w:color="auto"/>
          <w:lang w:val="en-US" w:eastAsia="zh-CN" w:bidi="ar-SA"/>
        </w:rPr>
        <w:t>今年选取防水工、砌筑工、混凝土工、钢筋工</w:t>
      </w:r>
      <w:r>
        <w:rPr>
          <w:rFonts w:hint="eastAsia" w:ascii="仿宋_GB2312" w:hAnsi="仿宋_GB2312" w:cs="仿宋_GB2312"/>
          <w:color w:val="auto"/>
          <w:kern w:val="0"/>
          <w:sz w:val="32"/>
          <w:szCs w:val="24"/>
          <w:highlight w:val="none"/>
          <w:u w:val="none" w:color="auto"/>
          <w:lang w:val="en-US" w:eastAsia="zh-CN" w:bidi="ar-SA"/>
        </w:rPr>
        <w:t>、</w:t>
      </w:r>
      <w:r>
        <w:rPr>
          <w:rFonts w:hint="eastAsia" w:ascii="仿宋_GB2312" w:hAnsi="仿宋_GB2312" w:eastAsia="仿宋_GB2312" w:cs="仿宋_GB2312"/>
          <w:color w:val="auto"/>
          <w:kern w:val="0"/>
          <w:sz w:val="32"/>
          <w:szCs w:val="24"/>
          <w:highlight w:val="none"/>
          <w:u w:val="none" w:color="auto"/>
          <w:lang w:val="en-US" w:eastAsia="zh-CN" w:bidi="ar-SA"/>
        </w:rPr>
        <w:t>架子工</w:t>
      </w:r>
      <w:r>
        <w:rPr>
          <w:rFonts w:hint="eastAsia" w:ascii="仿宋_GB2312" w:hAnsi="仿宋_GB2312" w:cs="仿宋_GB2312"/>
          <w:color w:val="auto"/>
          <w:kern w:val="0"/>
          <w:sz w:val="32"/>
          <w:szCs w:val="24"/>
          <w:highlight w:val="none"/>
          <w:u w:val="none" w:color="auto"/>
          <w:lang w:val="en-US" w:eastAsia="zh-CN" w:bidi="ar-SA"/>
        </w:rPr>
        <w:t>和安全防范系统安装维护员</w:t>
      </w:r>
      <w:r>
        <w:rPr>
          <w:rFonts w:hint="eastAsia" w:ascii="仿宋_GB2312" w:hAnsi="仿宋_GB2312" w:eastAsia="仿宋_GB2312" w:cs="仿宋_GB2312"/>
          <w:color w:val="auto"/>
          <w:kern w:val="0"/>
          <w:sz w:val="32"/>
          <w:szCs w:val="24"/>
          <w:highlight w:val="none"/>
          <w:u w:val="none" w:color="auto"/>
          <w:lang w:val="en-US" w:eastAsia="zh-CN" w:bidi="ar-SA"/>
        </w:rPr>
        <w:t>等</w:t>
      </w:r>
      <w:r>
        <w:rPr>
          <w:rFonts w:hint="eastAsia" w:ascii="仿宋_GB2312" w:hAnsi="仿宋_GB2312" w:cs="仿宋_GB2312"/>
          <w:color w:val="auto"/>
          <w:kern w:val="0"/>
          <w:sz w:val="32"/>
          <w:szCs w:val="24"/>
          <w:highlight w:val="none"/>
          <w:u w:val="none" w:color="auto"/>
          <w:lang w:val="en-US" w:eastAsia="zh-CN" w:bidi="ar-SA"/>
        </w:rPr>
        <w:t>6</w:t>
      </w:r>
      <w:r>
        <w:rPr>
          <w:rFonts w:hint="eastAsia" w:ascii="仿宋_GB2312" w:hAnsi="仿宋_GB2312" w:eastAsia="仿宋_GB2312" w:cs="仿宋_GB2312"/>
          <w:color w:val="auto"/>
          <w:kern w:val="0"/>
          <w:sz w:val="32"/>
          <w:szCs w:val="24"/>
          <w:highlight w:val="none"/>
          <w:u w:val="none" w:color="auto"/>
          <w:lang w:val="en-US" w:eastAsia="zh-CN" w:bidi="ar-SA"/>
        </w:rPr>
        <w:t>个工种试点高技能人才申报相应专业助理工程师、工程师和高级工程师，试点范围为省属、广州市各有关企事业单位，总结经验后适时按照评审权限组织开展</w:t>
      </w:r>
      <w:r>
        <w:rPr>
          <w:rFonts w:hint="eastAsia" w:ascii="仿宋_GB2312" w:hAnsi="仿宋_GB2312" w:cs="仿宋_GB2312"/>
          <w:color w:val="auto"/>
          <w:kern w:val="0"/>
          <w:sz w:val="32"/>
          <w:szCs w:val="24"/>
          <w:highlight w:val="none"/>
          <w:u w:val="none" w:color="auto"/>
          <w:lang w:val="en-US" w:eastAsia="zh-CN" w:bidi="ar-SA"/>
        </w:rPr>
        <w:t>。</w:t>
      </w:r>
      <w:r>
        <w:rPr>
          <w:rFonts w:hint="eastAsia" w:ascii="仿宋_GB2312" w:hAnsi="仿宋_GB2312" w:eastAsia="仿宋_GB2312" w:cs="仿宋_GB2312"/>
          <w:color w:val="auto"/>
          <w:kern w:val="0"/>
          <w:sz w:val="32"/>
          <w:szCs w:val="24"/>
          <w:highlight w:val="none"/>
          <w:u w:val="none" w:color="auto"/>
          <w:lang w:val="en-US" w:eastAsia="zh-CN" w:bidi="ar-SA"/>
        </w:rPr>
        <w:t>防水工、砌筑工、混凝土工、钢筋工</w:t>
      </w:r>
      <w:r>
        <w:rPr>
          <w:rFonts w:hint="eastAsia" w:ascii="仿宋_GB2312" w:hAnsi="仿宋_GB2312" w:cs="仿宋_GB2312"/>
          <w:color w:val="auto"/>
          <w:kern w:val="0"/>
          <w:sz w:val="32"/>
          <w:szCs w:val="24"/>
          <w:highlight w:val="none"/>
          <w:u w:val="none" w:color="auto"/>
          <w:lang w:val="en-US" w:eastAsia="zh-CN" w:bidi="ar-SA"/>
        </w:rPr>
        <w:t>和</w:t>
      </w:r>
      <w:r>
        <w:rPr>
          <w:rFonts w:hint="eastAsia" w:ascii="仿宋_GB2312" w:hAnsi="仿宋_GB2312" w:eastAsia="仿宋_GB2312" w:cs="仿宋_GB2312"/>
          <w:color w:val="auto"/>
          <w:kern w:val="0"/>
          <w:sz w:val="32"/>
          <w:szCs w:val="24"/>
          <w:highlight w:val="none"/>
          <w:u w:val="none" w:color="auto"/>
          <w:lang w:val="en-US" w:eastAsia="zh-CN" w:bidi="ar-SA"/>
        </w:rPr>
        <w:t>架子工</w:t>
      </w:r>
      <w:r>
        <w:rPr>
          <w:rFonts w:hint="eastAsia" w:ascii="仿宋_GB2312" w:hAnsi="仿宋_GB2312" w:cs="仿宋_GB2312"/>
          <w:color w:val="auto"/>
          <w:kern w:val="0"/>
          <w:sz w:val="32"/>
          <w:szCs w:val="24"/>
          <w:highlight w:val="none"/>
          <w:u w:val="none" w:color="auto"/>
          <w:lang w:val="en-US" w:eastAsia="zh-CN" w:bidi="ar-SA"/>
        </w:rPr>
        <w:t>对应职称专业中的“建筑施工”，安全防范系统安装维护员对应职称专业中的“建筑电气施工”，具体申报条件请参照《广东省建筑工程高技能人才职称评价基本标准条件（试行）》</w:t>
      </w:r>
      <w:r>
        <w:rPr>
          <w:rFonts w:hint="eastAsia" w:ascii="仿宋_GB2312" w:hAnsi="仿宋_GB2312" w:eastAsia="仿宋_GB2312" w:cs="仿宋_GB2312"/>
          <w:color w:val="auto"/>
          <w:kern w:val="0"/>
          <w:sz w:val="32"/>
          <w:szCs w:val="24"/>
          <w:highlight w:val="none"/>
          <w:u w:val="none" w:color="auto"/>
          <w:lang w:val="en-US" w:eastAsia="zh-CN" w:bidi="ar-SA"/>
        </w:rPr>
        <w:t>。</w:t>
      </w:r>
    </w:p>
    <w:p>
      <w:pPr>
        <w:keepNext w:val="0"/>
        <w:keepLines w:val="0"/>
        <w:pageBreakBefore w:val="0"/>
        <w:widowControl w:val="0"/>
        <w:kinsoku/>
        <w:wordWrap/>
        <w:overflowPunct w:val="0"/>
        <w:topLinePunct w:val="0"/>
        <w:autoSpaceDE/>
        <w:bidi w:val="0"/>
        <w:adjustRightInd/>
        <w:snapToGrid/>
        <w:spacing w:before="0" w:beforeLines="0" w:after="0" w:afterLines="0" w:line="600" w:lineRule="exact"/>
        <w:ind w:right="0" w:rightChars="0" w:firstLine="640" w:firstLineChars="200"/>
        <w:jc w:val="both"/>
        <w:textAlignment w:val="auto"/>
        <w:outlineLvl w:val="9"/>
        <w:rPr>
          <w:rFonts w:hint="eastAsia" w:ascii="仿宋_GB2312" w:hAnsi="仿宋_GB2312" w:eastAsia="仿宋_GB2312" w:cs="仿宋_GB2312"/>
          <w:b w:val="0"/>
          <w:bCs w:val="0"/>
          <w:color w:val="auto"/>
          <w:kern w:val="0"/>
          <w:sz w:val="32"/>
          <w:szCs w:val="24"/>
          <w:highlight w:val="none"/>
          <w:u w:val="none" w:color="auto"/>
          <w:lang w:val="en-US" w:eastAsia="zh-CN" w:bidi="ar-SA"/>
        </w:rPr>
      </w:pPr>
      <w:r>
        <w:rPr>
          <w:rFonts w:hint="eastAsia" w:ascii="仿宋_GB2312" w:hAnsi="仿宋_GB2312" w:eastAsia="仿宋_GB2312" w:cs="仿宋_GB2312"/>
          <w:b w:val="0"/>
          <w:bCs w:val="0"/>
          <w:color w:val="auto"/>
          <w:kern w:val="0"/>
          <w:sz w:val="32"/>
          <w:szCs w:val="24"/>
          <w:highlight w:val="none"/>
          <w:u w:val="none" w:color="auto"/>
          <w:lang w:bidi="ar-SA"/>
        </w:rPr>
        <w:t>（</w:t>
      </w:r>
      <w:r>
        <w:rPr>
          <w:rFonts w:hint="eastAsia" w:ascii="仿宋_GB2312" w:hAnsi="仿宋_GB2312" w:cs="仿宋_GB2312"/>
          <w:b w:val="0"/>
          <w:bCs w:val="0"/>
          <w:color w:val="auto"/>
          <w:kern w:val="0"/>
          <w:sz w:val="32"/>
          <w:szCs w:val="24"/>
          <w:highlight w:val="none"/>
          <w:u w:val="none" w:color="auto"/>
          <w:lang w:val="en-US" w:eastAsia="zh-CN" w:bidi="ar-SA"/>
        </w:rPr>
        <w:t>三</w:t>
      </w:r>
      <w:r>
        <w:rPr>
          <w:rFonts w:hint="eastAsia" w:ascii="仿宋_GB2312" w:hAnsi="仿宋_GB2312" w:eastAsia="仿宋_GB2312" w:cs="仿宋_GB2312"/>
          <w:b w:val="0"/>
          <w:bCs w:val="0"/>
          <w:color w:val="auto"/>
          <w:kern w:val="0"/>
          <w:sz w:val="32"/>
          <w:szCs w:val="24"/>
          <w:highlight w:val="none"/>
          <w:u w:val="none" w:color="auto"/>
          <w:lang w:bidi="ar-SA"/>
        </w:rPr>
        <w:t>）专业技术人才取得相应</w:t>
      </w:r>
      <w:r>
        <w:rPr>
          <w:rFonts w:hint="eastAsia" w:ascii="仿宋_GB2312" w:hAnsi="仿宋_GB2312" w:eastAsia="仿宋_GB2312" w:cs="仿宋_GB2312"/>
          <w:b w:val="0"/>
          <w:bCs w:val="0"/>
          <w:color w:val="auto"/>
          <w:kern w:val="0"/>
          <w:sz w:val="32"/>
          <w:szCs w:val="24"/>
          <w:highlight w:val="none"/>
          <w:u w:val="none" w:color="auto"/>
          <w:lang w:eastAsia="zh-CN" w:bidi="ar-SA"/>
        </w:rPr>
        <w:t>的</w:t>
      </w:r>
      <w:r>
        <w:rPr>
          <w:rFonts w:hint="eastAsia" w:ascii="仿宋_GB2312" w:hAnsi="仿宋_GB2312" w:eastAsia="仿宋_GB2312" w:cs="仿宋_GB2312"/>
          <w:b w:val="0"/>
          <w:bCs w:val="0"/>
          <w:color w:val="auto"/>
          <w:kern w:val="0"/>
          <w:sz w:val="32"/>
          <w:szCs w:val="24"/>
          <w:highlight w:val="none"/>
          <w:u w:val="none" w:color="auto"/>
          <w:lang w:bidi="ar-SA"/>
        </w:rPr>
        <w:t>国家职业资格的，可视同其具备我省对应系列和层级的职称，并可作为申报高一层级职称的条件</w:t>
      </w:r>
      <w:r>
        <w:rPr>
          <w:rFonts w:hint="eastAsia" w:ascii="仿宋_GB2312" w:hAnsi="仿宋_GB2312" w:eastAsia="仿宋_GB2312" w:cs="仿宋_GB2312"/>
          <w:b w:val="0"/>
          <w:bCs w:val="0"/>
          <w:color w:val="auto"/>
          <w:kern w:val="0"/>
          <w:sz w:val="32"/>
          <w:szCs w:val="24"/>
          <w:highlight w:val="none"/>
          <w:u w:val="none" w:color="auto"/>
          <w:lang w:val="en-US" w:eastAsia="zh-CN" w:bidi="ar-SA"/>
        </w:rPr>
        <w:t>（附件</w:t>
      </w:r>
      <w:r>
        <w:rPr>
          <w:rFonts w:hint="eastAsia" w:ascii="仿宋_GB2312" w:hAnsi="仿宋_GB2312" w:cs="仿宋_GB2312"/>
          <w:b w:val="0"/>
          <w:bCs w:val="0"/>
          <w:color w:val="auto"/>
          <w:kern w:val="0"/>
          <w:sz w:val="32"/>
          <w:szCs w:val="24"/>
          <w:highlight w:val="none"/>
          <w:u w:val="none" w:color="auto"/>
          <w:lang w:val="en-US" w:eastAsia="zh-CN" w:bidi="ar-SA"/>
        </w:rPr>
        <w:t>4</w:t>
      </w:r>
      <w:r>
        <w:rPr>
          <w:rFonts w:hint="eastAsia" w:ascii="仿宋_GB2312" w:hAnsi="仿宋_GB2312" w:eastAsia="仿宋_GB2312" w:cs="仿宋_GB2312"/>
          <w:b w:val="0"/>
          <w:bCs w:val="0"/>
          <w:color w:val="auto"/>
          <w:kern w:val="0"/>
          <w:sz w:val="32"/>
          <w:szCs w:val="24"/>
          <w:highlight w:val="none"/>
          <w:u w:val="none" w:color="auto"/>
          <w:lang w:val="en-US" w:eastAsia="zh-CN" w:bidi="ar-SA"/>
        </w:rPr>
        <w:t>）。</w:t>
      </w:r>
    </w:p>
    <w:p>
      <w:pPr>
        <w:overflowPunct w:val="0"/>
        <w:spacing w:beforeLines="0" w:afterLines="0" w:line="600" w:lineRule="exact"/>
        <w:ind w:firstLine="640" w:firstLineChars="200"/>
        <w:rPr>
          <w:rFonts w:hint="default" w:ascii="仿宋_GB2312" w:hAnsi="仿宋_GB2312" w:eastAsia="仿宋_GB2312" w:cs="仿宋_GB2312"/>
          <w:b w:val="0"/>
          <w:bCs w:val="0"/>
          <w:color w:val="auto"/>
          <w:kern w:val="0"/>
          <w:sz w:val="32"/>
          <w:szCs w:val="24"/>
          <w:highlight w:val="none"/>
          <w:u w:val="none" w:color="auto"/>
          <w:lang w:val="en-US" w:eastAsia="zh-CN" w:bidi="ar-SA"/>
        </w:rPr>
      </w:pPr>
      <w:r>
        <w:rPr>
          <w:rFonts w:hint="eastAsia" w:ascii="仿宋_GB2312" w:hAnsi="仿宋_GB2312" w:eastAsia="仿宋_GB2312" w:cs="仿宋_GB2312"/>
          <w:b w:val="0"/>
          <w:bCs w:val="0"/>
          <w:color w:val="auto"/>
          <w:kern w:val="0"/>
          <w:sz w:val="32"/>
          <w:szCs w:val="24"/>
          <w:highlight w:val="none"/>
          <w:u w:val="none" w:color="auto"/>
          <w:lang w:bidi="ar-SA"/>
        </w:rPr>
        <w:t>（</w:t>
      </w:r>
      <w:r>
        <w:rPr>
          <w:rFonts w:hint="eastAsia" w:ascii="仿宋_GB2312" w:hAnsi="仿宋_GB2312" w:cs="仿宋_GB2312"/>
          <w:b w:val="0"/>
          <w:bCs w:val="0"/>
          <w:color w:val="auto"/>
          <w:kern w:val="0"/>
          <w:sz w:val="32"/>
          <w:szCs w:val="24"/>
          <w:highlight w:val="none"/>
          <w:u w:val="none" w:color="auto"/>
          <w:lang w:val="en-US" w:eastAsia="zh-CN" w:bidi="ar-SA"/>
        </w:rPr>
        <w:t>四</w:t>
      </w:r>
      <w:r>
        <w:rPr>
          <w:rFonts w:hint="eastAsia" w:ascii="仿宋_GB2312" w:hAnsi="仿宋_GB2312" w:eastAsia="仿宋_GB2312" w:cs="仿宋_GB2312"/>
          <w:b w:val="0"/>
          <w:bCs w:val="0"/>
          <w:color w:val="auto"/>
          <w:kern w:val="0"/>
          <w:sz w:val="32"/>
          <w:szCs w:val="24"/>
          <w:highlight w:val="none"/>
          <w:u w:val="none" w:color="auto"/>
          <w:lang w:bidi="ar-SA"/>
        </w:rPr>
        <w:t>）</w:t>
      </w:r>
      <w:r>
        <w:rPr>
          <w:rFonts w:hint="eastAsia" w:ascii="仿宋_GB2312" w:eastAsia="仿宋_GB2312"/>
          <w:color w:val="auto"/>
          <w:sz w:val="32"/>
          <w:szCs w:val="32"/>
          <w:highlight w:val="none"/>
        </w:rPr>
        <w:t>跨区域、跨单位流动专业技术人才需在我省申报职称晋升的，按照《配套规定》</w:t>
      </w:r>
      <w:r>
        <w:rPr>
          <w:rFonts w:hint="eastAsia" w:ascii="仿宋_GB2312"/>
          <w:color w:val="auto"/>
          <w:sz w:val="32"/>
          <w:szCs w:val="32"/>
          <w:highlight w:val="none"/>
          <w:lang w:val="en-US" w:eastAsia="zh-CN"/>
        </w:rPr>
        <w:t>及</w:t>
      </w:r>
      <w:r>
        <w:rPr>
          <w:rFonts w:hint="eastAsia" w:ascii="仿宋_GB2312" w:eastAsia="仿宋_GB2312"/>
          <w:color w:val="auto"/>
          <w:sz w:val="32"/>
          <w:szCs w:val="32"/>
          <w:highlight w:val="none"/>
        </w:rPr>
        <w:t>《关于进一步做好初次职称考核认定和跨区域、跨单位专业技术人才职称重新评审、确认有关工作的通知》执行</w:t>
      </w:r>
      <w:r>
        <w:rPr>
          <w:rFonts w:hint="eastAsia" w:ascii="仿宋_GB2312"/>
          <w:color w:val="auto"/>
          <w:sz w:val="32"/>
          <w:szCs w:val="32"/>
          <w:highlight w:val="none"/>
          <w:lang w:eastAsia="zh-CN"/>
        </w:rPr>
        <w:t>，</w:t>
      </w:r>
      <w:r>
        <w:rPr>
          <w:rFonts w:hint="eastAsia" w:ascii="仿宋_GB2312" w:hAnsi="仿宋_GB2312" w:eastAsia="仿宋_GB2312" w:cs="仿宋_GB2312"/>
          <w:b w:val="0"/>
          <w:bCs w:val="0"/>
          <w:color w:val="auto"/>
          <w:kern w:val="0"/>
          <w:sz w:val="32"/>
          <w:szCs w:val="24"/>
          <w:highlight w:val="none"/>
          <w:u w:val="none" w:color="auto"/>
          <w:lang w:eastAsia="zh-CN" w:bidi="ar-SA"/>
        </w:rPr>
        <w:t>原职称经重新评审或确认后方可在我省申报评审高一层级的职称</w:t>
      </w:r>
      <w:r>
        <w:rPr>
          <w:rFonts w:hint="eastAsia" w:ascii="仿宋_GB2312" w:hAnsi="仿宋_GB2312" w:cs="仿宋_GB2312"/>
          <w:b w:val="0"/>
          <w:bCs w:val="0"/>
          <w:color w:val="auto"/>
          <w:kern w:val="0"/>
          <w:sz w:val="32"/>
          <w:szCs w:val="24"/>
          <w:highlight w:val="none"/>
          <w:u w:val="none" w:color="auto"/>
          <w:lang w:eastAsia="zh-CN" w:bidi="ar-SA"/>
        </w:rPr>
        <w:t>。</w:t>
      </w:r>
      <w:r>
        <w:rPr>
          <w:rFonts w:hint="eastAsia" w:ascii="仿宋_GB2312"/>
          <w:color w:val="auto"/>
          <w:sz w:val="32"/>
          <w:szCs w:val="32"/>
          <w:highlight w:val="none"/>
          <w:lang w:val="en-US" w:eastAsia="zh-CN"/>
        </w:rPr>
        <w:t>重新评审的申报材料，与常规评审申报材料相同。确认的申报材料包括原职称证书、职称评审表或经档案保管部门盖章的复印件、《广东省</w:t>
      </w:r>
      <w:r>
        <w:rPr>
          <w:rFonts w:hint="default" w:ascii="Times New Roman" w:hAnsi="Times New Roman" w:eastAsia="仿宋_GB2312" w:cs="Times New Roman"/>
          <w:color w:val="auto"/>
          <w:sz w:val="32"/>
          <w:szCs w:val="32"/>
          <w:highlight w:val="none"/>
          <w:lang w:eastAsia="zh-CN" w:bidi="ar"/>
        </w:rPr>
        <w:t>跨区域、跨单位流动专业技术人才</w:t>
      </w:r>
      <w:r>
        <w:rPr>
          <w:rFonts w:hint="default" w:ascii="Times New Roman" w:hAnsi="Times New Roman" w:eastAsia="仿宋_GB2312" w:cs="Times New Roman"/>
          <w:color w:val="auto"/>
          <w:sz w:val="32"/>
          <w:szCs w:val="32"/>
          <w:highlight w:val="none"/>
          <w:lang w:val="en-US" w:eastAsia="zh-CN" w:bidi="ar"/>
        </w:rPr>
        <w:t>职称</w:t>
      </w:r>
      <w:r>
        <w:rPr>
          <w:rFonts w:hint="eastAsia" w:ascii="Times New Roman" w:hAnsi="Times New Roman" w:cs="Times New Roman"/>
          <w:color w:val="auto"/>
          <w:sz w:val="32"/>
          <w:szCs w:val="32"/>
          <w:highlight w:val="none"/>
          <w:lang w:val="en-US" w:eastAsia="zh-CN" w:bidi="ar"/>
        </w:rPr>
        <w:t>确认表</w:t>
      </w:r>
      <w:r>
        <w:rPr>
          <w:rFonts w:hint="eastAsia" w:ascii="仿宋_GB2312"/>
          <w:color w:val="auto"/>
          <w:sz w:val="32"/>
          <w:szCs w:val="32"/>
          <w:highlight w:val="none"/>
          <w:lang w:val="en-US" w:eastAsia="zh-CN"/>
        </w:rPr>
        <w:t>》、原职称证书取得时间当年度的劳动合同或社保凭证。</w:t>
      </w:r>
    </w:p>
    <w:p>
      <w:pPr>
        <w:keepNext w:val="0"/>
        <w:keepLines w:val="0"/>
        <w:pageBreakBefore w:val="0"/>
        <w:widowControl w:val="0"/>
        <w:shd w:val="clear" w:color="auto" w:fill="auto"/>
        <w:kinsoku/>
        <w:wordWrap/>
        <w:overflowPunct w:val="0"/>
        <w:topLinePunct w:val="0"/>
        <w:autoSpaceDE/>
        <w:autoSpaceDN/>
        <w:bidi w:val="0"/>
        <w:adjustRightInd/>
        <w:snapToGrid/>
        <w:spacing w:before="0" w:beforeLines="0" w:after="0" w:afterLines="0" w:line="600" w:lineRule="exact"/>
        <w:ind w:right="0" w:rightChars="0" w:firstLine="640" w:firstLineChars="200"/>
        <w:jc w:val="both"/>
        <w:textAlignment w:val="auto"/>
        <w:outlineLvl w:val="9"/>
        <w:rPr>
          <w:rFonts w:hint="eastAsia" w:ascii="仿宋_GB2312" w:hAnsi="仿宋_GB2312" w:eastAsia="仿宋_GB2312" w:cs="仿宋_GB2312"/>
          <w:b w:val="0"/>
          <w:bCs w:val="0"/>
          <w:color w:val="auto"/>
          <w:kern w:val="0"/>
          <w:sz w:val="32"/>
          <w:szCs w:val="24"/>
          <w:highlight w:val="none"/>
          <w:u w:val="none" w:color="auto"/>
          <w:lang w:bidi="ar-SA"/>
        </w:rPr>
      </w:pPr>
      <w:r>
        <w:rPr>
          <w:rFonts w:hint="eastAsia" w:ascii="仿宋_GB2312" w:hAnsi="仿宋_GB2312" w:eastAsia="仿宋_GB2312" w:cs="仿宋_GB2312"/>
          <w:b w:val="0"/>
          <w:bCs w:val="0"/>
          <w:color w:val="auto"/>
          <w:kern w:val="0"/>
          <w:sz w:val="32"/>
          <w:szCs w:val="24"/>
          <w:highlight w:val="none"/>
          <w:u w:val="none" w:color="auto"/>
          <w:lang w:bidi="ar-SA"/>
        </w:rPr>
        <w:t>（</w:t>
      </w:r>
      <w:r>
        <w:rPr>
          <w:rFonts w:hint="eastAsia" w:ascii="仿宋_GB2312" w:hAnsi="仿宋_GB2312" w:cs="仿宋_GB2312"/>
          <w:b w:val="0"/>
          <w:bCs w:val="0"/>
          <w:color w:val="auto"/>
          <w:kern w:val="0"/>
          <w:sz w:val="32"/>
          <w:szCs w:val="24"/>
          <w:highlight w:val="none"/>
          <w:u w:val="none" w:color="auto"/>
          <w:lang w:val="en-US" w:eastAsia="zh-CN" w:bidi="ar-SA"/>
        </w:rPr>
        <w:t>五</w:t>
      </w:r>
      <w:r>
        <w:rPr>
          <w:rFonts w:hint="eastAsia" w:ascii="仿宋_GB2312" w:hAnsi="仿宋_GB2312" w:eastAsia="仿宋_GB2312" w:cs="仿宋_GB2312"/>
          <w:b w:val="0"/>
          <w:bCs w:val="0"/>
          <w:color w:val="auto"/>
          <w:kern w:val="0"/>
          <w:sz w:val="32"/>
          <w:szCs w:val="24"/>
          <w:highlight w:val="none"/>
          <w:u w:val="none" w:color="auto"/>
          <w:lang w:bidi="ar-SA"/>
        </w:rPr>
        <w:t>）专业技术人才申报两个系列职称或转系列评审，按</w:t>
      </w:r>
      <w:r>
        <w:rPr>
          <w:rFonts w:hint="eastAsia" w:ascii="仿宋_GB2312" w:hAnsi="仿宋_GB2312" w:eastAsia="仿宋_GB2312" w:cs="仿宋_GB2312"/>
          <w:b w:val="0"/>
          <w:bCs w:val="0"/>
          <w:color w:val="auto"/>
          <w:kern w:val="0"/>
          <w:sz w:val="32"/>
          <w:szCs w:val="24"/>
          <w:highlight w:val="none"/>
          <w:u w:val="none" w:color="auto"/>
          <w:lang w:eastAsia="zh-CN" w:bidi="ar-SA"/>
        </w:rPr>
        <w:t>《</w:t>
      </w:r>
      <w:r>
        <w:rPr>
          <w:rFonts w:hint="eastAsia" w:ascii="仿宋_GB2312" w:hAnsi="仿宋_GB2312" w:eastAsia="仿宋_GB2312" w:cs="仿宋_GB2312"/>
          <w:b w:val="0"/>
          <w:bCs w:val="0"/>
          <w:color w:val="auto"/>
          <w:kern w:val="0"/>
          <w:sz w:val="32"/>
          <w:szCs w:val="24"/>
          <w:highlight w:val="none"/>
          <w:u w:val="none" w:color="auto"/>
          <w:lang w:val="en-US" w:eastAsia="zh-CN" w:bidi="ar-SA"/>
        </w:rPr>
        <w:t>关于明确当前专业技术资格申报评审若干问题的通知</w:t>
      </w:r>
      <w:r>
        <w:rPr>
          <w:rFonts w:hint="eastAsia" w:ascii="仿宋_GB2312" w:hAnsi="仿宋_GB2312" w:eastAsia="仿宋_GB2312" w:cs="仿宋_GB2312"/>
          <w:b w:val="0"/>
          <w:bCs w:val="0"/>
          <w:color w:val="auto"/>
          <w:kern w:val="0"/>
          <w:sz w:val="32"/>
          <w:szCs w:val="24"/>
          <w:highlight w:val="none"/>
          <w:u w:val="none" w:color="auto"/>
          <w:lang w:eastAsia="zh-CN" w:bidi="ar-SA"/>
        </w:rPr>
        <w:t>》（</w:t>
      </w:r>
      <w:r>
        <w:rPr>
          <w:rFonts w:hint="eastAsia" w:ascii="仿宋_GB2312" w:hAnsi="仿宋_GB2312" w:eastAsia="仿宋_GB2312" w:cs="仿宋_GB2312"/>
          <w:b w:val="0"/>
          <w:bCs w:val="0"/>
          <w:color w:val="auto"/>
          <w:kern w:val="0"/>
          <w:sz w:val="32"/>
          <w:szCs w:val="24"/>
          <w:highlight w:val="none"/>
          <w:u w:val="none" w:color="auto"/>
          <w:lang w:bidi="ar-SA"/>
        </w:rPr>
        <w:t>粤人发〔2007〕197号</w:t>
      </w:r>
      <w:r>
        <w:rPr>
          <w:rFonts w:hint="eastAsia" w:ascii="仿宋_GB2312" w:hAnsi="仿宋_GB2312" w:eastAsia="仿宋_GB2312" w:cs="仿宋_GB2312"/>
          <w:b w:val="0"/>
          <w:bCs w:val="0"/>
          <w:color w:val="auto"/>
          <w:kern w:val="0"/>
          <w:sz w:val="32"/>
          <w:szCs w:val="24"/>
          <w:highlight w:val="none"/>
          <w:u w:val="none" w:color="auto"/>
          <w:lang w:eastAsia="zh-CN" w:bidi="ar-SA"/>
        </w:rPr>
        <w:t>）</w:t>
      </w:r>
      <w:r>
        <w:rPr>
          <w:rFonts w:hint="eastAsia" w:ascii="仿宋_GB2312" w:hAnsi="仿宋_GB2312" w:eastAsia="仿宋_GB2312" w:cs="仿宋_GB2312"/>
          <w:b w:val="0"/>
          <w:bCs w:val="0"/>
          <w:color w:val="auto"/>
          <w:kern w:val="0"/>
          <w:sz w:val="32"/>
          <w:szCs w:val="24"/>
          <w:highlight w:val="none"/>
          <w:u w:val="none" w:color="auto"/>
          <w:lang w:val="en-US" w:eastAsia="zh-CN" w:bidi="ar-SA"/>
        </w:rPr>
        <w:t>及现行</w:t>
      </w:r>
      <w:r>
        <w:rPr>
          <w:rFonts w:hint="eastAsia" w:ascii="仿宋_GB2312" w:hAnsi="仿宋_GB2312" w:eastAsia="仿宋_GB2312" w:cs="仿宋_GB2312"/>
          <w:b w:val="0"/>
          <w:bCs w:val="0"/>
          <w:color w:val="auto"/>
          <w:kern w:val="0"/>
          <w:sz w:val="32"/>
          <w:szCs w:val="24"/>
          <w:highlight w:val="none"/>
          <w:u w:val="none" w:color="auto"/>
          <w:lang w:bidi="ar-SA"/>
        </w:rPr>
        <w:t>有关规定执行。属转系列评审晋升的，应按规定先取得现岗位同级别职称。转换岗位的专业技术人才在现岗位工作满1年以上，可申报现岗位同级别对应职称。</w:t>
      </w:r>
    </w:p>
    <w:p>
      <w:pPr>
        <w:keepNext w:val="0"/>
        <w:keepLines w:val="0"/>
        <w:pageBreakBefore w:val="0"/>
        <w:widowControl w:val="0"/>
        <w:kinsoku/>
        <w:wordWrap/>
        <w:overflowPunct w:val="0"/>
        <w:topLinePunct w:val="0"/>
        <w:autoSpaceDE/>
        <w:bidi w:val="0"/>
        <w:adjustRightInd/>
        <w:snapToGrid/>
        <w:spacing w:before="0" w:beforeLines="0" w:after="0" w:afterLines="0" w:line="600" w:lineRule="exact"/>
        <w:ind w:right="0" w:rightChars="0" w:firstLine="640" w:firstLineChars="200"/>
        <w:jc w:val="both"/>
        <w:textAlignment w:val="auto"/>
        <w:outlineLvl w:val="9"/>
        <w:rPr>
          <w:rFonts w:hint="eastAsia" w:ascii="仿宋_GB2312" w:hAnsi="仿宋_GB2312" w:eastAsia="仿宋_GB2312" w:cs="仿宋_GB2312"/>
          <w:b w:val="0"/>
          <w:bCs w:val="0"/>
          <w:color w:val="auto"/>
          <w:kern w:val="0"/>
          <w:sz w:val="32"/>
          <w:szCs w:val="24"/>
          <w:highlight w:val="none"/>
          <w:u w:val="none" w:color="auto"/>
          <w:lang w:bidi="ar-SA"/>
        </w:rPr>
      </w:pPr>
      <w:r>
        <w:rPr>
          <w:rFonts w:hint="eastAsia" w:ascii="仿宋_GB2312" w:hAnsi="仿宋_GB2312" w:eastAsia="仿宋_GB2312" w:cs="仿宋_GB2312"/>
          <w:b w:val="0"/>
          <w:bCs w:val="0"/>
          <w:color w:val="auto"/>
          <w:kern w:val="0"/>
          <w:sz w:val="32"/>
          <w:szCs w:val="24"/>
          <w:highlight w:val="none"/>
          <w:u w:val="none" w:color="auto"/>
          <w:lang w:eastAsia="zh-CN" w:bidi="ar-SA"/>
        </w:rPr>
        <w:t>（</w:t>
      </w:r>
      <w:r>
        <w:rPr>
          <w:rFonts w:hint="eastAsia" w:ascii="仿宋_GB2312" w:hAnsi="仿宋_GB2312" w:cs="仿宋_GB2312"/>
          <w:b w:val="0"/>
          <w:bCs w:val="0"/>
          <w:color w:val="auto"/>
          <w:kern w:val="0"/>
          <w:sz w:val="32"/>
          <w:szCs w:val="24"/>
          <w:highlight w:val="none"/>
          <w:u w:val="none" w:color="auto"/>
          <w:lang w:val="en-US" w:eastAsia="zh-CN" w:bidi="ar-SA"/>
        </w:rPr>
        <w:t>六</w:t>
      </w:r>
      <w:r>
        <w:rPr>
          <w:rFonts w:hint="eastAsia" w:ascii="仿宋_GB2312" w:hAnsi="仿宋_GB2312" w:eastAsia="仿宋_GB2312" w:cs="仿宋_GB2312"/>
          <w:b w:val="0"/>
          <w:bCs w:val="0"/>
          <w:color w:val="auto"/>
          <w:kern w:val="0"/>
          <w:sz w:val="32"/>
          <w:szCs w:val="24"/>
          <w:highlight w:val="none"/>
          <w:u w:val="none" w:color="auto"/>
          <w:lang w:eastAsia="zh-CN" w:bidi="ar-SA"/>
        </w:rPr>
        <w:t>）</w:t>
      </w:r>
      <w:r>
        <w:rPr>
          <w:rFonts w:hint="eastAsia" w:ascii="仿宋_GB2312" w:hAnsi="仿宋_GB2312" w:eastAsia="仿宋_GB2312" w:cs="仿宋_GB2312"/>
          <w:b w:val="0"/>
          <w:bCs w:val="0"/>
          <w:color w:val="auto"/>
          <w:kern w:val="0"/>
          <w:sz w:val="32"/>
          <w:szCs w:val="24"/>
          <w:highlight w:val="none"/>
          <w:u w:val="none" w:color="auto"/>
          <w:lang w:bidi="ar-SA"/>
        </w:rPr>
        <w:t>中直驻粤单位或外省驻粤企业的分支机构（分公司、办事处等）专业技术人才，如需在我省申报评审，须经具有人事管理权限的主管部门同意</w:t>
      </w:r>
      <w:r>
        <w:rPr>
          <w:rFonts w:hint="eastAsia" w:ascii="仿宋_GB2312" w:hAnsi="仿宋_GB2312" w:eastAsia="仿宋_GB2312" w:cs="仿宋_GB2312"/>
          <w:b w:val="0"/>
          <w:bCs w:val="0"/>
          <w:color w:val="auto"/>
          <w:kern w:val="0"/>
          <w:sz w:val="32"/>
          <w:szCs w:val="24"/>
          <w:highlight w:val="none"/>
          <w:u w:val="none" w:color="auto"/>
          <w:lang w:eastAsia="zh-CN" w:bidi="ar-SA"/>
        </w:rPr>
        <w:t>并出具书面同意证明</w:t>
      </w:r>
      <w:r>
        <w:rPr>
          <w:rFonts w:hint="eastAsia" w:ascii="仿宋_GB2312" w:hAnsi="仿宋_GB2312" w:eastAsia="仿宋_GB2312" w:cs="仿宋_GB2312"/>
          <w:b w:val="0"/>
          <w:bCs w:val="0"/>
          <w:color w:val="auto"/>
          <w:kern w:val="0"/>
          <w:sz w:val="32"/>
          <w:szCs w:val="24"/>
          <w:highlight w:val="none"/>
          <w:u w:val="none" w:color="auto"/>
          <w:lang w:bidi="ar-SA"/>
        </w:rPr>
        <w:t>。</w:t>
      </w:r>
    </w:p>
    <w:p>
      <w:pPr>
        <w:keepNext w:val="0"/>
        <w:keepLines w:val="0"/>
        <w:pageBreakBefore w:val="0"/>
        <w:numPr>
          <w:ilvl w:val="0"/>
          <w:numId w:val="0"/>
        </w:numPr>
        <w:kinsoku/>
        <w:wordWrap/>
        <w:overflowPunct w:val="0"/>
        <w:topLinePunct w:val="0"/>
        <w:autoSpaceDE/>
        <w:bidi w:val="0"/>
        <w:adjustRightInd/>
        <w:snapToGrid/>
        <w:spacing w:beforeLines="0" w:afterLines="0" w:line="600" w:lineRule="exact"/>
        <w:ind w:firstLine="640" w:firstLineChars="200"/>
        <w:textAlignment w:val="auto"/>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b w:val="0"/>
          <w:bCs w:val="0"/>
          <w:color w:val="auto"/>
          <w:kern w:val="0"/>
          <w:sz w:val="32"/>
          <w:szCs w:val="24"/>
          <w:highlight w:val="none"/>
          <w:u w:val="none" w:color="auto"/>
          <w:lang w:eastAsia="zh-CN" w:bidi="ar-SA"/>
        </w:rPr>
        <w:t>（</w:t>
      </w:r>
      <w:r>
        <w:rPr>
          <w:rFonts w:hint="eastAsia" w:ascii="仿宋_GB2312" w:hAnsi="仿宋_GB2312" w:cs="仿宋_GB2312"/>
          <w:b w:val="0"/>
          <w:bCs w:val="0"/>
          <w:color w:val="auto"/>
          <w:kern w:val="0"/>
          <w:sz w:val="32"/>
          <w:szCs w:val="24"/>
          <w:highlight w:val="none"/>
          <w:u w:val="none" w:color="auto"/>
          <w:lang w:val="en-US" w:eastAsia="zh-CN" w:bidi="ar-SA"/>
        </w:rPr>
        <w:t>七</w:t>
      </w:r>
      <w:r>
        <w:rPr>
          <w:rFonts w:hint="eastAsia" w:ascii="仿宋_GB2312" w:hAnsi="仿宋_GB2312" w:eastAsia="仿宋_GB2312" w:cs="仿宋_GB2312"/>
          <w:b w:val="0"/>
          <w:bCs w:val="0"/>
          <w:color w:val="auto"/>
          <w:kern w:val="0"/>
          <w:sz w:val="32"/>
          <w:szCs w:val="24"/>
          <w:highlight w:val="none"/>
          <w:u w:val="none" w:color="auto"/>
          <w:lang w:eastAsia="zh-CN" w:bidi="ar-SA"/>
        </w:rPr>
        <w:t>）</w:t>
      </w:r>
      <w:r>
        <w:rPr>
          <w:rFonts w:hint="eastAsia" w:ascii="仿宋_GB2312" w:hAnsi="仿宋_GB2312" w:eastAsia="仿宋_GB2312" w:cs="仿宋_GB2312"/>
          <w:b w:val="0"/>
          <w:bCs w:val="0"/>
          <w:color w:val="auto"/>
          <w:kern w:val="0"/>
          <w:sz w:val="32"/>
          <w:szCs w:val="24"/>
          <w:highlight w:val="none"/>
          <w:u w:val="none" w:color="auto"/>
          <w:lang w:bidi="ar-SA"/>
        </w:rPr>
        <w:t>在革命老区、中央苏区和民族地区</w:t>
      </w:r>
      <w:r>
        <w:rPr>
          <w:rFonts w:hint="eastAsia" w:ascii="仿宋_GB2312" w:hAnsi="仿宋_GB2312" w:eastAsia="仿宋_GB2312" w:cs="仿宋_GB2312"/>
          <w:b w:val="0"/>
          <w:bCs w:val="0"/>
          <w:color w:val="auto"/>
          <w:kern w:val="0"/>
          <w:sz w:val="32"/>
          <w:szCs w:val="24"/>
          <w:highlight w:val="none"/>
          <w:u w:val="none" w:color="auto"/>
          <w:lang w:eastAsia="zh-CN" w:bidi="ar-SA"/>
        </w:rPr>
        <w:t>工作</w:t>
      </w:r>
      <w:r>
        <w:rPr>
          <w:rFonts w:hint="eastAsia" w:ascii="仿宋_GB2312" w:hAnsi="仿宋_GB2312" w:eastAsia="仿宋_GB2312" w:cs="仿宋_GB2312"/>
          <w:b w:val="0"/>
          <w:bCs w:val="0"/>
          <w:color w:val="auto"/>
          <w:kern w:val="0"/>
          <w:sz w:val="32"/>
          <w:szCs w:val="24"/>
          <w:highlight w:val="none"/>
          <w:u w:val="none" w:color="auto"/>
          <w:lang w:bidi="ar-SA"/>
        </w:rPr>
        <w:t>的专业技术人才</w:t>
      </w:r>
      <w:r>
        <w:rPr>
          <w:rFonts w:hint="eastAsia" w:ascii="仿宋_GB2312" w:hAnsi="仿宋_GB2312" w:eastAsia="仿宋_GB2312" w:cs="仿宋_GB2312"/>
          <w:b w:val="0"/>
          <w:bCs w:val="0"/>
          <w:color w:val="auto"/>
          <w:kern w:val="0"/>
          <w:sz w:val="32"/>
          <w:szCs w:val="24"/>
          <w:highlight w:val="none"/>
          <w:u w:val="none" w:color="auto"/>
          <w:lang w:eastAsia="zh-CN" w:bidi="ar-SA"/>
        </w:rPr>
        <w:t>和</w:t>
      </w:r>
      <w:r>
        <w:rPr>
          <w:rFonts w:hint="eastAsia" w:ascii="仿宋_GB2312" w:hAnsi="仿宋_GB2312" w:eastAsia="仿宋_GB2312" w:cs="仿宋_GB2312"/>
          <w:b w:val="0"/>
          <w:bCs w:val="0"/>
          <w:color w:val="auto"/>
          <w:kern w:val="0"/>
          <w:sz w:val="32"/>
          <w:szCs w:val="24"/>
          <w:highlight w:val="none"/>
          <w:u w:val="none" w:color="auto"/>
          <w:lang w:bidi="ar-SA"/>
        </w:rPr>
        <w:t>粤港澳大湾区内地工作的港澳台专业人才</w:t>
      </w:r>
      <w:r>
        <w:rPr>
          <w:rFonts w:hint="eastAsia" w:ascii="仿宋_GB2312" w:hAnsi="仿宋_GB2312" w:eastAsia="仿宋_GB2312" w:cs="仿宋_GB2312"/>
          <w:b w:val="0"/>
          <w:bCs w:val="0"/>
          <w:color w:val="auto"/>
          <w:kern w:val="0"/>
          <w:sz w:val="32"/>
          <w:szCs w:val="24"/>
          <w:highlight w:val="none"/>
          <w:u w:val="none" w:color="auto"/>
          <w:lang w:eastAsia="zh-CN" w:bidi="ar-SA"/>
        </w:rPr>
        <w:t>申报评审按</w:t>
      </w:r>
      <w:r>
        <w:rPr>
          <w:rFonts w:hint="eastAsia" w:ascii="仿宋_GB2312" w:hAnsi="仿宋_GB2312" w:cs="Times New Roman"/>
          <w:color w:val="auto"/>
          <w:kern w:val="0"/>
          <w:sz w:val="32"/>
          <w:szCs w:val="24"/>
          <w:highlight w:val="none"/>
          <w:u w:val="none" w:color="auto"/>
          <w:lang w:val="en-US" w:eastAsia="zh-CN" w:bidi="ar-SA"/>
        </w:rPr>
        <w:t>《年度职称评审通知》</w:t>
      </w:r>
      <w:r>
        <w:rPr>
          <w:rFonts w:hint="eastAsia" w:ascii="仿宋_GB2312" w:hAnsi="仿宋_GB2312" w:eastAsia="仿宋_GB2312" w:cs="仿宋_GB2312"/>
          <w:color w:val="auto"/>
          <w:kern w:val="2"/>
          <w:sz w:val="32"/>
          <w:szCs w:val="32"/>
          <w:highlight w:val="none"/>
          <w:lang w:val="en-US" w:eastAsia="zh-CN" w:bidi="ar-SA"/>
        </w:rPr>
        <w:t>规定执行。</w:t>
      </w:r>
    </w:p>
    <w:p>
      <w:pPr>
        <w:keepNext w:val="0"/>
        <w:keepLines w:val="0"/>
        <w:pageBreakBefore w:val="0"/>
        <w:widowControl w:val="0"/>
        <w:kinsoku/>
        <w:wordWrap/>
        <w:overflowPunct w:val="0"/>
        <w:topLinePunct w:val="0"/>
        <w:autoSpaceDE/>
        <w:autoSpaceDN/>
        <w:bidi w:val="0"/>
        <w:adjustRightInd/>
        <w:snapToGrid/>
        <w:spacing w:before="0" w:beforeLines="0" w:after="0" w:afterLines="0" w:line="600" w:lineRule="exact"/>
        <w:ind w:left="0" w:leftChars="0" w:right="0" w:rightChars="0" w:firstLine="640" w:firstLineChars="200"/>
        <w:jc w:val="both"/>
        <w:textAlignment w:val="auto"/>
        <w:outlineLvl w:val="9"/>
        <w:rPr>
          <w:rFonts w:hint="eastAsia"/>
          <w:color w:val="auto"/>
          <w:highlight w:val="none"/>
          <w:lang w:eastAsia="zh-CN"/>
        </w:rPr>
      </w:pPr>
      <w:r>
        <w:rPr>
          <w:rFonts w:hint="eastAsia" w:ascii="仿宋_GB2312" w:hAnsi="仿宋_GB2312" w:cs="Times New Roman"/>
          <w:color w:val="auto"/>
          <w:kern w:val="0"/>
          <w:sz w:val="32"/>
          <w:szCs w:val="24"/>
          <w:highlight w:val="none"/>
          <w:u w:val="none" w:color="auto"/>
          <w:lang w:val="en-US" w:eastAsia="zh-CN" w:bidi="ar-SA"/>
        </w:rPr>
        <w:t>（八）</w:t>
      </w:r>
      <w:r>
        <w:rPr>
          <w:rFonts w:hint="eastAsia" w:ascii="仿宋_GB2312" w:hAnsi="仿宋_GB2312" w:eastAsia="仿宋_GB2312" w:cs="Times New Roman"/>
          <w:color w:val="auto"/>
          <w:kern w:val="0"/>
          <w:sz w:val="32"/>
          <w:szCs w:val="24"/>
          <w:highlight w:val="none"/>
          <w:u w:val="none" w:color="auto"/>
          <w:lang w:val="en-US" w:eastAsia="zh-CN" w:bidi="ar-SA"/>
        </w:rPr>
        <w:t>根据《中共广东省委办公厅 广东省府办公厅印发&lt;关于深化职称制度改革的实施意见&gt;的通知》精神，省直行政主管部门正式发文予以表彰的优秀“三师”（建筑师、工程师、规划师）专业志愿者，在同等条件下优先评审。</w:t>
      </w:r>
    </w:p>
    <w:p>
      <w:pPr>
        <w:keepNext w:val="0"/>
        <w:keepLines w:val="0"/>
        <w:pageBreakBefore w:val="0"/>
        <w:widowControl w:val="0"/>
        <w:numPr>
          <w:ilvl w:val="0"/>
          <w:numId w:val="0"/>
        </w:numPr>
        <w:kinsoku/>
        <w:wordWrap/>
        <w:overflowPunct w:val="0"/>
        <w:topLinePunct w:val="0"/>
        <w:autoSpaceDE/>
        <w:bidi w:val="0"/>
        <w:adjustRightInd/>
        <w:snapToGrid/>
        <w:spacing w:before="0" w:beforeLines="0" w:after="0" w:afterLines="0" w:line="600" w:lineRule="exact"/>
        <w:ind w:left="0" w:leftChars="0" w:right="0" w:rightChars="0" w:firstLine="640" w:firstLineChars="200"/>
        <w:jc w:val="both"/>
        <w:textAlignment w:val="auto"/>
        <w:outlineLvl w:val="9"/>
        <w:rPr>
          <w:rFonts w:hint="eastAsia" w:ascii="仿宋_GB2312" w:hAnsi="仿宋_GB2312" w:eastAsia="仿宋_GB2312" w:cs="仿宋_GB2312"/>
          <w:b w:val="0"/>
          <w:bCs w:val="0"/>
          <w:color w:val="auto"/>
          <w:kern w:val="0"/>
          <w:sz w:val="32"/>
          <w:szCs w:val="24"/>
          <w:highlight w:val="none"/>
          <w:u w:val="none" w:color="auto"/>
          <w:lang w:val="en-US" w:eastAsia="zh-CN" w:bidi="ar-SA"/>
        </w:rPr>
      </w:pPr>
      <w:r>
        <w:rPr>
          <w:rFonts w:hint="eastAsia" w:ascii="仿宋_GB2312" w:hAnsi="仿宋_GB2312" w:eastAsia="仿宋_GB2312" w:cs="仿宋_GB2312"/>
          <w:b w:val="0"/>
          <w:bCs w:val="0"/>
          <w:color w:val="auto"/>
          <w:kern w:val="0"/>
          <w:sz w:val="32"/>
          <w:szCs w:val="24"/>
          <w:highlight w:val="none"/>
          <w:u w:val="none" w:color="auto"/>
          <w:lang w:bidi="ar-SA"/>
        </w:rPr>
        <w:t>（</w:t>
      </w:r>
      <w:r>
        <w:rPr>
          <w:rFonts w:hint="eastAsia" w:ascii="仿宋_GB2312" w:hAnsi="仿宋_GB2312" w:cs="仿宋_GB2312"/>
          <w:b w:val="0"/>
          <w:bCs w:val="0"/>
          <w:color w:val="auto"/>
          <w:kern w:val="0"/>
          <w:sz w:val="32"/>
          <w:szCs w:val="24"/>
          <w:highlight w:val="none"/>
          <w:u w:val="none" w:color="auto"/>
          <w:lang w:val="en-US" w:eastAsia="zh-CN" w:bidi="ar-SA"/>
        </w:rPr>
        <w:t>九</w:t>
      </w:r>
      <w:r>
        <w:rPr>
          <w:rFonts w:hint="eastAsia" w:ascii="仿宋_GB2312" w:hAnsi="仿宋_GB2312" w:eastAsia="仿宋_GB2312" w:cs="仿宋_GB2312"/>
          <w:b w:val="0"/>
          <w:bCs w:val="0"/>
          <w:color w:val="auto"/>
          <w:kern w:val="0"/>
          <w:sz w:val="32"/>
          <w:szCs w:val="24"/>
          <w:highlight w:val="none"/>
          <w:u w:val="none" w:color="auto"/>
          <w:lang w:bidi="ar-SA"/>
        </w:rPr>
        <w:t>）</w:t>
      </w:r>
      <w:r>
        <w:rPr>
          <w:rFonts w:hint="eastAsia" w:ascii="仿宋_GB2312" w:hAnsi="仿宋_GB2312" w:eastAsia="仿宋_GB2312" w:cs="Times New Roman"/>
          <w:b w:val="0"/>
          <w:bCs w:val="0"/>
          <w:i w:val="0"/>
          <w:iCs w:val="0"/>
          <w:color w:val="auto"/>
          <w:kern w:val="2"/>
          <w:sz w:val="32"/>
          <w:szCs w:val="32"/>
          <w:highlight w:val="none"/>
          <w:u w:val="none" w:color="auto"/>
          <w:lang w:val="en-US" w:eastAsia="zh-CN" w:bidi="ar-SA"/>
        </w:rPr>
        <w:t>按照粤人社规〔2020〕33号</w:t>
      </w:r>
      <w:ins w:id="8" w:author="周娟" w:date="2022-10-20T11:02:06Z">
        <w:r>
          <w:rPr>
            <w:rFonts w:hint="eastAsia" w:ascii="仿宋_GB2312" w:hAnsi="仿宋_GB2312" w:cs="Times New Roman"/>
            <w:b w:val="0"/>
            <w:bCs w:val="0"/>
            <w:i w:val="0"/>
            <w:iCs w:val="0"/>
            <w:color w:val="auto"/>
            <w:kern w:val="2"/>
            <w:sz w:val="32"/>
            <w:szCs w:val="32"/>
            <w:highlight w:val="none"/>
            <w:u w:val="none" w:color="auto"/>
            <w:lang w:val="en-US" w:eastAsia="zh-CN" w:bidi="ar-SA"/>
          </w:rPr>
          <w:t>文</w:t>
        </w:r>
      </w:ins>
      <w:r>
        <w:rPr>
          <w:rFonts w:hint="eastAsia" w:ascii="仿宋_GB2312" w:hAnsi="仿宋_GB2312" w:eastAsia="仿宋_GB2312" w:cs="Times New Roman"/>
          <w:b w:val="0"/>
          <w:bCs w:val="0"/>
          <w:i w:val="0"/>
          <w:iCs w:val="0"/>
          <w:color w:val="auto"/>
          <w:kern w:val="2"/>
          <w:sz w:val="32"/>
          <w:szCs w:val="32"/>
          <w:highlight w:val="none"/>
          <w:u w:val="none" w:color="auto"/>
          <w:lang w:val="en-US" w:eastAsia="zh-CN" w:bidi="ar-SA"/>
        </w:rPr>
        <w:t>规定，公务员、离退休人员不得申报参加职称评审；事业单位工作人员受到记过以上处分的，在受处分期间不得申报参加职称评审</w:t>
      </w:r>
      <w:r>
        <w:rPr>
          <w:rFonts w:hint="eastAsia" w:ascii="仿宋_GB2312" w:hAnsi="仿宋_GB2312" w:eastAsia="仿宋_GB2312" w:cs="仿宋_GB2312"/>
          <w:b w:val="0"/>
          <w:bCs w:val="0"/>
          <w:color w:val="auto"/>
          <w:kern w:val="0"/>
          <w:sz w:val="32"/>
          <w:szCs w:val="24"/>
          <w:highlight w:val="none"/>
          <w:u w:val="none" w:color="auto"/>
          <w:lang w:val="en-US" w:eastAsia="zh-CN" w:bidi="ar-SA"/>
        </w:rPr>
        <w:t>。</w:t>
      </w:r>
    </w:p>
    <w:p>
      <w:pPr>
        <w:keepNext w:val="0"/>
        <w:keepLines w:val="0"/>
        <w:pageBreakBefore w:val="0"/>
        <w:widowControl w:val="0"/>
        <w:numPr>
          <w:ilvl w:val="0"/>
          <w:numId w:val="0"/>
        </w:numPr>
        <w:kinsoku/>
        <w:wordWrap/>
        <w:overflowPunct w:val="0"/>
        <w:topLinePunct w:val="0"/>
        <w:autoSpaceDE/>
        <w:autoSpaceDN/>
        <w:bidi w:val="0"/>
        <w:adjustRightInd/>
        <w:snapToGrid/>
        <w:spacing w:before="0" w:beforeLines="0" w:after="0" w:afterLines="0" w:line="600" w:lineRule="exact"/>
        <w:ind w:left="0" w:leftChars="0" w:right="0" w:rightChars="0" w:firstLine="640" w:firstLineChars="200"/>
        <w:jc w:val="both"/>
        <w:textAlignment w:val="auto"/>
        <w:outlineLvl w:val="9"/>
        <w:rPr>
          <w:rFonts w:hint="eastAsia" w:ascii="仿宋_GB2312" w:hAnsi="仿宋_GB2312" w:eastAsia="仿宋_GB2312" w:cs="Times New Roman"/>
          <w:color w:val="auto"/>
          <w:kern w:val="0"/>
          <w:sz w:val="32"/>
          <w:szCs w:val="24"/>
          <w:highlight w:val="none"/>
          <w:lang w:eastAsia="zh-CN" w:bidi="ar-SA"/>
        </w:rPr>
      </w:pPr>
      <w:r>
        <w:rPr>
          <w:rFonts w:hint="eastAsia" w:ascii="仿宋_GB2312" w:hAnsi="仿宋_GB2312" w:eastAsia="仿宋_GB2312" w:cs="仿宋_GB2312"/>
          <w:b w:val="0"/>
          <w:bCs w:val="0"/>
          <w:i w:val="0"/>
          <w:iCs w:val="0"/>
          <w:color w:val="auto"/>
          <w:kern w:val="0"/>
          <w:sz w:val="32"/>
          <w:szCs w:val="24"/>
          <w:highlight w:val="none"/>
          <w:u w:val="none" w:color="auto"/>
          <w:lang w:val="en-US" w:eastAsia="zh-CN" w:bidi="ar-SA"/>
        </w:rPr>
        <w:t>（十）</w:t>
      </w:r>
      <w:r>
        <w:rPr>
          <w:rFonts w:hint="eastAsia" w:ascii="仿宋_GB2312" w:hAnsi="仿宋_GB2312" w:eastAsia="仿宋_GB2312" w:cs="仿宋_GB2312"/>
          <w:b w:val="0"/>
          <w:bCs w:val="0"/>
          <w:color w:val="auto"/>
          <w:kern w:val="0"/>
          <w:sz w:val="32"/>
          <w:szCs w:val="24"/>
          <w:highlight w:val="none"/>
          <w:lang w:bidi="ar-SA"/>
        </w:rPr>
        <w:t>评审收费按《关于转发省物价局、省财政厅〈关于调整专业技术资格评审费标准的复函〉的通知》（粤人发</w:t>
      </w:r>
      <w:r>
        <w:rPr>
          <w:rFonts w:hint="eastAsia" w:ascii="仿宋_GB2312" w:hAnsi="仿宋_GB2312" w:eastAsia="仿宋_GB2312" w:cs="仿宋_GB2312"/>
          <w:b w:val="0"/>
          <w:bCs w:val="0"/>
          <w:color w:val="auto"/>
          <w:spacing w:val="-28"/>
          <w:kern w:val="0"/>
          <w:sz w:val="32"/>
          <w:szCs w:val="24"/>
          <w:highlight w:val="none"/>
          <w:lang w:bidi="ar-SA"/>
        </w:rPr>
        <w:t>〔2007〕</w:t>
      </w:r>
      <w:r>
        <w:rPr>
          <w:rFonts w:hint="eastAsia" w:ascii="仿宋_GB2312" w:hAnsi="仿宋_GB2312" w:eastAsia="仿宋_GB2312" w:cs="仿宋_GB2312"/>
          <w:b w:val="0"/>
          <w:bCs w:val="0"/>
          <w:color w:val="auto"/>
          <w:kern w:val="0"/>
          <w:sz w:val="32"/>
          <w:szCs w:val="24"/>
          <w:highlight w:val="none"/>
          <w:lang w:bidi="ar-SA"/>
        </w:rPr>
        <w:t>35号）规定</w:t>
      </w:r>
      <w:r>
        <w:rPr>
          <w:rFonts w:hint="eastAsia" w:ascii="仿宋_GB2312" w:hAnsi="仿宋_GB2312" w:eastAsia="仿宋_GB2312" w:cs="仿宋_GB2312"/>
          <w:b w:val="0"/>
          <w:bCs w:val="0"/>
          <w:color w:val="auto"/>
          <w:kern w:val="0"/>
          <w:sz w:val="32"/>
          <w:szCs w:val="24"/>
          <w:highlight w:val="none"/>
          <w:lang w:eastAsia="zh-CN" w:bidi="ar-SA"/>
        </w:rPr>
        <w:t>的标准</w:t>
      </w:r>
      <w:r>
        <w:rPr>
          <w:rFonts w:hint="eastAsia" w:ascii="仿宋_GB2312" w:hAnsi="仿宋_GB2312" w:eastAsia="仿宋_GB2312" w:cs="仿宋_GB2312"/>
          <w:b w:val="0"/>
          <w:bCs w:val="0"/>
          <w:color w:val="auto"/>
          <w:kern w:val="0"/>
          <w:sz w:val="32"/>
          <w:szCs w:val="24"/>
          <w:highlight w:val="none"/>
          <w:lang w:bidi="ar-SA"/>
        </w:rPr>
        <w:t>收取。受理申报材料时，申报人</w:t>
      </w:r>
      <w:r>
        <w:rPr>
          <w:rFonts w:hint="eastAsia" w:ascii="仿宋_GB2312" w:hAnsi="仿宋_GB2312" w:eastAsia="仿宋_GB2312" w:cs="仿宋_GB2312"/>
          <w:b w:val="0"/>
          <w:bCs w:val="0"/>
          <w:color w:val="auto"/>
          <w:kern w:val="0"/>
          <w:sz w:val="32"/>
          <w:szCs w:val="24"/>
          <w:highlight w:val="none"/>
          <w:lang w:eastAsia="zh-CN" w:bidi="ar-SA"/>
        </w:rPr>
        <w:t>相应缴纳的费用分别为：正高级工程师</w:t>
      </w:r>
      <w:r>
        <w:rPr>
          <w:rFonts w:hint="eastAsia" w:ascii="仿宋_GB2312" w:hAnsi="仿宋_GB2312" w:eastAsia="仿宋_GB2312" w:cs="仿宋_GB2312"/>
          <w:b w:val="0"/>
          <w:bCs w:val="0"/>
          <w:color w:val="auto"/>
          <w:kern w:val="0"/>
          <w:sz w:val="32"/>
          <w:szCs w:val="24"/>
          <w:highlight w:val="none"/>
          <w:lang w:val="en-US" w:eastAsia="zh-CN" w:bidi="ar-SA"/>
        </w:rPr>
        <w:t>920元</w:t>
      </w:r>
      <w:r>
        <w:rPr>
          <w:rFonts w:hint="eastAsia" w:ascii="仿宋_GB2312" w:hAnsi="仿宋_GB2312" w:eastAsia="仿宋_GB2312" w:cs="Times New Roman"/>
          <w:color w:val="auto"/>
          <w:kern w:val="0"/>
          <w:sz w:val="32"/>
          <w:szCs w:val="24"/>
          <w:highlight w:val="none"/>
          <w:lang w:eastAsia="zh-CN" w:bidi="ar-SA"/>
        </w:rPr>
        <w:t>/人（含论著鉴定费200元，答辩费140元）</w:t>
      </w:r>
      <w:r>
        <w:rPr>
          <w:rFonts w:hint="eastAsia" w:ascii="仿宋_GB2312" w:hAnsi="仿宋_GB2312" w:eastAsia="仿宋_GB2312" w:cs="仿宋_GB2312"/>
          <w:b w:val="0"/>
          <w:bCs w:val="0"/>
          <w:color w:val="auto"/>
          <w:kern w:val="0"/>
          <w:sz w:val="32"/>
          <w:szCs w:val="24"/>
          <w:highlight w:val="none"/>
          <w:lang w:eastAsia="zh-CN" w:bidi="ar-SA"/>
        </w:rPr>
        <w:t>、高级工程师</w:t>
      </w:r>
      <w:r>
        <w:rPr>
          <w:rFonts w:hint="eastAsia" w:ascii="仿宋_GB2312" w:hAnsi="仿宋_GB2312" w:eastAsia="仿宋_GB2312" w:cs="仿宋_GB2312"/>
          <w:b w:val="0"/>
          <w:bCs w:val="0"/>
          <w:color w:val="auto"/>
          <w:kern w:val="0"/>
          <w:sz w:val="32"/>
          <w:szCs w:val="24"/>
          <w:highlight w:val="none"/>
          <w:lang w:bidi="ar-SA"/>
        </w:rPr>
        <w:t>780元/人（含论</w:t>
      </w:r>
      <w:r>
        <w:rPr>
          <w:rFonts w:hint="eastAsia" w:ascii="仿宋_GB2312" w:hAnsi="仿宋_GB2312" w:eastAsia="仿宋_GB2312" w:cs="仿宋_GB2312"/>
          <w:b w:val="0"/>
          <w:bCs w:val="0"/>
          <w:color w:val="auto"/>
          <w:kern w:val="0"/>
          <w:sz w:val="32"/>
          <w:szCs w:val="24"/>
          <w:highlight w:val="none"/>
          <w:lang w:eastAsia="zh-CN" w:bidi="ar-SA"/>
        </w:rPr>
        <w:t>著</w:t>
      </w:r>
      <w:r>
        <w:rPr>
          <w:rFonts w:hint="eastAsia" w:ascii="仿宋_GB2312" w:hAnsi="仿宋_GB2312" w:eastAsia="仿宋_GB2312" w:cs="仿宋_GB2312"/>
          <w:b w:val="0"/>
          <w:bCs w:val="0"/>
          <w:color w:val="auto"/>
          <w:kern w:val="0"/>
          <w:sz w:val="32"/>
          <w:szCs w:val="24"/>
          <w:highlight w:val="none"/>
          <w:lang w:bidi="ar-SA"/>
        </w:rPr>
        <w:t>鉴定费200元）</w:t>
      </w:r>
      <w:r>
        <w:rPr>
          <w:rFonts w:hint="eastAsia" w:ascii="仿宋_GB2312" w:hAnsi="仿宋_GB2312" w:eastAsia="仿宋_GB2312" w:cs="仿宋_GB2312"/>
          <w:b w:val="0"/>
          <w:bCs w:val="0"/>
          <w:color w:val="auto"/>
          <w:kern w:val="0"/>
          <w:sz w:val="32"/>
          <w:szCs w:val="24"/>
          <w:highlight w:val="none"/>
          <w:lang w:eastAsia="zh-CN" w:bidi="ar-SA"/>
        </w:rPr>
        <w:t>、工程师</w:t>
      </w:r>
      <w:r>
        <w:rPr>
          <w:rFonts w:hint="eastAsia" w:ascii="仿宋_GB2312" w:hAnsi="仿宋_GB2312" w:eastAsia="仿宋_GB2312" w:cs="Times New Roman"/>
          <w:color w:val="auto"/>
          <w:kern w:val="0"/>
          <w:sz w:val="32"/>
          <w:szCs w:val="24"/>
          <w:highlight w:val="none"/>
          <w:lang w:eastAsia="zh-CN" w:bidi="ar-SA"/>
        </w:rPr>
        <w:t>450元/人</w:t>
      </w:r>
      <w:r>
        <w:rPr>
          <w:rFonts w:hint="eastAsia" w:ascii="仿宋_GB2312" w:hAnsi="仿宋_GB2312" w:eastAsia="仿宋_GB2312" w:cs="仿宋_GB2312"/>
          <w:b w:val="0"/>
          <w:bCs w:val="0"/>
          <w:color w:val="auto"/>
          <w:kern w:val="0"/>
          <w:sz w:val="32"/>
          <w:szCs w:val="24"/>
          <w:highlight w:val="none"/>
          <w:lang w:eastAsia="zh-CN" w:bidi="ar-SA"/>
        </w:rPr>
        <w:t>、助理工程师</w:t>
      </w:r>
      <w:r>
        <w:rPr>
          <w:rFonts w:hint="eastAsia" w:ascii="仿宋_GB2312" w:hAnsi="仿宋_GB2312" w:cs="仿宋_GB2312"/>
          <w:b w:val="0"/>
          <w:bCs w:val="0"/>
          <w:color w:val="auto"/>
          <w:kern w:val="0"/>
          <w:sz w:val="32"/>
          <w:szCs w:val="24"/>
          <w:highlight w:val="none"/>
          <w:lang w:val="en-US" w:eastAsia="zh-CN" w:bidi="ar-SA"/>
        </w:rPr>
        <w:t>及</w:t>
      </w:r>
      <w:r>
        <w:rPr>
          <w:rFonts w:hint="eastAsia" w:ascii="仿宋_GB2312" w:hAnsi="仿宋_GB2312" w:eastAsia="仿宋_GB2312" w:cs="仿宋_GB2312"/>
          <w:b w:val="0"/>
          <w:bCs w:val="0"/>
          <w:color w:val="auto"/>
          <w:kern w:val="0"/>
          <w:sz w:val="32"/>
          <w:szCs w:val="24"/>
          <w:highlight w:val="none"/>
          <w:lang w:val="en-US" w:eastAsia="zh-CN" w:bidi="ar-SA"/>
        </w:rPr>
        <w:t>技术员</w:t>
      </w:r>
      <w:r>
        <w:rPr>
          <w:rFonts w:hint="eastAsia" w:ascii="仿宋_GB2312" w:hAnsi="仿宋_GB2312" w:eastAsia="仿宋_GB2312" w:cs="Times New Roman"/>
          <w:color w:val="auto"/>
          <w:kern w:val="0"/>
          <w:sz w:val="32"/>
          <w:szCs w:val="24"/>
          <w:highlight w:val="none"/>
          <w:lang w:eastAsia="zh-CN" w:bidi="ar-SA"/>
        </w:rPr>
        <w:t>280元/人</w:t>
      </w:r>
      <w:r>
        <w:rPr>
          <w:rFonts w:hint="eastAsia" w:ascii="仿宋_GB2312" w:hAnsi="仿宋_GB2312" w:eastAsia="仿宋_GB2312" w:cs="仿宋_GB2312"/>
          <w:b w:val="0"/>
          <w:bCs w:val="0"/>
          <w:color w:val="auto"/>
          <w:kern w:val="0"/>
          <w:sz w:val="32"/>
          <w:szCs w:val="24"/>
          <w:highlight w:val="none"/>
          <w:lang w:bidi="ar-SA"/>
        </w:rPr>
        <w:t>。评审费直接缴入省财政专项账户，</w:t>
      </w:r>
      <w:r>
        <w:rPr>
          <w:rFonts w:hint="eastAsia" w:ascii="仿宋_GB2312" w:hAnsi="仿宋_GB2312" w:eastAsia="仿宋_GB2312" w:cs="Times New Roman"/>
          <w:color w:val="auto"/>
          <w:kern w:val="0"/>
          <w:sz w:val="32"/>
          <w:szCs w:val="24"/>
          <w:highlight w:val="none"/>
          <w:lang w:bidi="ar-SA"/>
        </w:rPr>
        <w:t>一经缴纳，不予退款</w:t>
      </w:r>
      <w:r>
        <w:rPr>
          <w:rFonts w:hint="eastAsia" w:ascii="仿宋_GB2312" w:hAnsi="仿宋_GB2312" w:eastAsia="仿宋_GB2312" w:cs="Times New Roman"/>
          <w:color w:val="auto"/>
          <w:kern w:val="0"/>
          <w:sz w:val="32"/>
          <w:szCs w:val="24"/>
          <w:highlight w:val="none"/>
          <w:lang w:eastAsia="zh-CN" w:bidi="ar-SA"/>
        </w:rPr>
        <w:t>。</w:t>
      </w:r>
    </w:p>
    <w:p>
      <w:pPr>
        <w:keepNext w:val="0"/>
        <w:keepLines w:val="0"/>
        <w:pageBreakBefore w:val="0"/>
        <w:widowControl w:val="0"/>
        <w:kinsoku/>
        <w:wordWrap/>
        <w:overflowPunct w:val="0"/>
        <w:topLinePunct w:val="0"/>
        <w:autoSpaceDE/>
        <w:autoSpaceDN w:val="0"/>
        <w:bidi w:val="0"/>
        <w:adjustRightInd/>
        <w:snapToGrid/>
        <w:spacing w:before="0" w:beforeLines="0" w:after="0" w:afterLines="0" w:line="600" w:lineRule="exact"/>
        <w:ind w:left="0" w:leftChars="0" w:right="0" w:rightChars="0" w:firstLine="640" w:firstLineChars="200"/>
        <w:jc w:val="both"/>
        <w:textAlignment w:val="auto"/>
        <w:outlineLvl w:val="9"/>
        <w:rPr>
          <w:rFonts w:hint="eastAsia" w:ascii="黑体" w:hAnsi="黑体" w:eastAsia="黑体" w:cs="黑体"/>
          <w:b w:val="0"/>
          <w:bCs/>
          <w:color w:val="auto"/>
          <w:kern w:val="0"/>
          <w:sz w:val="32"/>
          <w:szCs w:val="32"/>
          <w:highlight w:val="none"/>
          <w:u w:val="none" w:color="auto"/>
          <w:lang w:bidi="ar-SA"/>
        </w:rPr>
      </w:pPr>
      <w:r>
        <w:rPr>
          <w:rFonts w:hint="eastAsia" w:ascii="黑体" w:hAnsi="黑体" w:eastAsia="黑体" w:cs="黑体"/>
          <w:b w:val="0"/>
          <w:bCs/>
          <w:color w:val="auto"/>
          <w:kern w:val="0"/>
          <w:sz w:val="32"/>
          <w:szCs w:val="32"/>
          <w:highlight w:val="none"/>
          <w:u w:val="none" w:color="auto"/>
          <w:lang w:eastAsia="zh-CN" w:bidi="ar-SA"/>
        </w:rPr>
        <w:t>五</w:t>
      </w:r>
      <w:r>
        <w:rPr>
          <w:rFonts w:hint="eastAsia" w:ascii="黑体" w:hAnsi="黑体" w:eastAsia="黑体" w:cs="黑体"/>
          <w:b w:val="0"/>
          <w:bCs/>
          <w:color w:val="auto"/>
          <w:kern w:val="0"/>
          <w:sz w:val="32"/>
          <w:szCs w:val="32"/>
          <w:highlight w:val="none"/>
          <w:u w:val="none" w:color="auto"/>
          <w:lang w:bidi="ar-SA"/>
        </w:rPr>
        <w:t>、审核要求</w:t>
      </w:r>
    </w:p>
    <w:p>
      <w:pPr>
        <w:keepNext w:val="0"/>
        <w:keepLines w:val="0"/>
        <w:pageBreakBefore w:val="0"/>
        <w:widowControl w:val="0"/>
        <w:kinsoku/>
        <w:wordWrap/>
        <w:overflowPunct w:val="0"/>
        <w:topLinePunct w:val="0"/>
        <w:autoSpaceDE/>
        <w:autoSpaceDN w:val="0"/>
        <w:bidi w:val="0"/>
        <w:adjustRightInd/>
        <w:snapToGrid/>
        <w:spacing w:before="0" w:beforeLines="0" w:after="0" w:afterLines="0" w:line="600" w:lineRule="exact"/>
        <w:ind w:left="0" w:leftChars="0" w:right="0" w:rightChars="0" w:firstLine="640" w:firstLineChars="200"/>
        <w:jc w:val="both"/>
        <w:textAlignment w:val="auto"/>
        <w:outlineLvl w:val="9"/>
        <w:rPr>
          <w:rFonts w:hint="eastAsia" w:ascii="仿宋_GB2312" w:hAnsi="仿宋_GB2312" w:eastAsia="仿宋_GB2312" w:cs="仿宋_GB2312"/>
          <w:color w:val="auto"/>
          <w:kern w:val="0"/>
          <w:sz w:val="32"/>
          <w:szCs w:val="24"/>
          <w:highlight w:val="none"/>
          <w:u w:val="none" w:color="auto"/>
          <w:lang w:bidi="ar-SA"/>
        </w:rPr>
      </w:pPr>
      <w:r>
        <w:rPr>
          <w:rFonts w:hint="eastAsia" w:ascii="楷体_GB2312" w:hAnsi="楷体_GB2312" w:eastAsia="楷体_GB2312" w:cs="楷体_GB2312"/>
          <w:b w:val="0"/>
          <w:bCs w:val="0"/>
          <w:color w:val="auto"/>
          <w:kern w:val="0"/>
          <w:sz w:val="32"/>
          <w:szCs w:val="24"/>
          <w:highlight w:val="none"/>
          <w:u w:val="none" w:color="auto"/>
          <w:lang w:eastAsia="zh-CN" w:bidi="ar-SA"/>
        </w:rPr>
        <w:t>（一）单位审核。</w:t>
      </w:r>
      <w:r>
        <w:rPr>
          <w:rFonts w:hint="eastAsia" w:ascii="仿宋_GB2312" w:hAnsi="仿宋_GB2312" w:eastAsia="仿宋_GB2312" w:cs="仿宋_GB2312"/>
          <w:color w:val="auto"/>
          <w:kern w:val="0"/>
          <w:sz w:val="32"/>
          <w:szCs w:val="24"/>
          <w:highlight w:val="none"/>
          <w:u w:val="none" w:color="auto"/>
          <w:lang w:bidi="ar-SA"/>
        </w:rPr>
        <w:t>申报人所在单位要认真审查申报材料,主要从以下四个方面重点审查：</w:t>
      </w:r>
    </w:p>
    <w:p>
      <w:pPr>
        <w:keepNext w:val="0"/>
        <w:keepLines w:val="0"/>
        <w:pageBreakBefore w:val="0"/>
        <w:widowControl w:val="0"/>
        <w:kinsoku/>
        <w:wordWrap/>
        <w:overflowPunct w:val="0"/>
        <w:topLinePunct w:val="0"/>
        <w:autoSpaceDE/>
        <w:autoSpaceDN w:val="0"/>
        <w:bidi w:val="0"/>
        <w:adjustRightInd/>
        <w:snapToGrid/>
        <w:spacing w:before="0" w:beforeLines="0" w:after="0" w:afterLines="0" w:line="600" w:lineRule="exact"/>
        <w:ind w:left="0" w:leftChars="0" w:right="0" w:rightChars="0" w:firstLine="640" w:firstLineChars="200"/>
        <w:jc w:val="both"/>
        <w:textAlignment w:val="auto"/>
        <w:outlineLvl w:val="9"/>
        <w:rPr>
          <w:rFonts w:hint="eastAsia" w:ascii="仿宋_GB2312" w:hAnsi="仿宋_GB2312" w:eastAsia="仿宋_GB2312" w:cs="仿宋_GB2312"/>
          <w:b w:val="0"/>
          <w:bCs w:val="0"/>
          <w:color w:val="auto"/>
          <w:kern w:val="0"/>
          <w:sz w:val="32"/>
          <w:szCs w:val="24"/>
          <w:highlight w:val="none"/>
          <w:u w:val="none" w:color="auto"/>
          <w:lang w:bidi="ar-SA"/>
        </w:rPr>
      </w:pPr>
      <w:r>
        <w:rPr>
          <w:rFonts w:hint="eastAsia" w:ascii="仿宋_GB2312" w:hAnsi="仿宋_GB2312" w:eastAsia="仿宋_GB2312" w:cs="仿宋_GB2312"/>
          <w:b w:val="0"/>
          <w:bCs w:val="0"/>
          <w:color w:val="auto"/>
          <w:kern w:val="0"/>
          <w:sz w:val="32"/>
          <w:szCs w:val="24"/>
          <w:highlight w:val="none"/>
          <w:u w:val="none" w:color="auto"/>
          <w:lang w:val="en-US" w:eastAsia="zh-CN" w:bidi="ar-SA"/>
        </w:rPr>
        <w:t>1.</w:t>
      </w:r>
      <w:r>
        <w:rPr>
          <w:rFonts w:hint="eastAsia" w:ascii="仿宋_GB2312" w:hAnsi="仿宋_GB2312" w:eastAsia="仿宋_GB2312" w:cs="仿宋_GB2312"/>
          <w:b w:val="0"/>
          <w:bCs w:val="0"/>
          <w:color w:val="auto"/>
          <w:kern w:val="0"/>
          <w:sz w:val="32"/>
          <w:szCs w:val="24"/>
          <w:highlight w:val="none"/>
          <w:u w:val="none" w:color="auto"/>
          <w:lang w:bidi="ar-SA"/>
        </w:rPr>
        <w:t>合法性。申报材料是否符合省相应专业</w:t>
      </w:r>
      <w:r>
        <w:rPr>
          <w:rFonts w:hint="eastAsia" w:ascii="仿宋_GB2312" w:hAnsi="仿宋_GB2312" w:eastAsia="仿宋_GB2312" w:cs="仿宋_GB2312"/>
          <w:b w:val="0"/>
          <w:bCs w:val="0"/>
          <w:color w:val="auto"/>
          <w:kern w:val="0"/>
          <w:sz w:val="32"/>
          <w:szCs w:val="24"/>
          <w:highlight w:val="none"/>
          <w:u w:val="none" w:color="auto"/>
          <w:lang w:eastAsia="zh-CN" w:bidi="ar-SA"/>
        </w:rPr>
        <w:t>评价</w:t>
      </w:r>
      <w:r>
        <w:rPr>
          <w:rFonts w:hint="eastAsia" w:ascii="仿宋_GB2312" w:hAnsi="仿宋_GB2312" w:eastAsia="仿宋_GB2312" w:cs="仿宋_GB2312"/>
          <w:b w:val="0"/>
          <w:bCs w:val="0"/>
          <w:color w:val="auto"/>
          <w:kern w:val="0"/>
          <w:sz w:val="32"/>
          <w:szCs w:val="24"/>
          <w:highlight w:val="none"/>
          <w:u w:val="none" w:color="auto"/>
          <w:lang w:bidi="ar-SA"/>
        </w:rPr>
        <w:t>条件的申报要求</w:t>
      </w:r>
      <w:r>
        <w:rPr>
          <w:rFonts w:hint="eastAsia" w:ascii="仿宋_GB2312" w:hAnsi="仿宋_GB2312" w:eastAsia="仿宋_GB2312" w:cs="仿宋_GB2312"/>
          <w:b w:val="0"/>
          <w:bCs w:val="0"/>
          <w:color w:val="auto"/>
          <w:kern w:val="0"/>
          <w:sz w:val="32"/>
          <w:szCs w:val="24"/>
          <w:highlight w:val="none"/>
          <w:u w:val="none" w:color="auto"/>
          <w:lang w:eastAsia="zh-CN" w:bidi="ar-SA"/>
        </w:rPr>
        <w:t>。</w:t>
      </w:r>
    </w:p>
    <w:p>
      <w:pPr>
        <w:keepNext w:val="0"/>
        <w:keepLines w:val="0"/>
        <w:pageBreakBefore w:val="0"/>
        <w:widowControl w:val="0"/>
        <w:kinsoku/>
        <w:wordWrap/>
        <w:overflowPunct w:val="0"/>
        <w:topLinePunct w:val="0"/>
        <w:autoSpaceDE/>
        <w:autoSpaceDN w:val="0"/>
        <w:bidi w:val="0"/>
        <w:adjustRightInd/>
        <w:snapToGrid/>
        <w:spacing w:before="0" w:beforeLines="0" w:after="0" w:afterLines="0" w:line="600" w:lineRule="exact"/>
        <w:ind w:left="0" w:leftChars="0" w:right="0" w:rightChars="0" w:firstLine="640" w:firstLineChars="200"/>
        <w:jc w:val="both"/>
        <w:textAlignment w:val="auto"/>
        <w:outlineLvl w:val="9"/>
        <w:rPr>
          <w:rFonts w:hint="eastAsia" w:ascii="仿宋_GB2312" w:hAnsi="仿宋_GB2312" w:eastAsia="仿宋_GB2312" w:cs="仿宋_GB2312"/>
          <w:b w:val="0"/>
          <w:bCs w:val="0"/>
          <w:color w:val="auto"/>
          <w:kern w:val="0"/>
          <w:sz w:val="32"/>
          <w:szCs w:val="24"/>
          <w:highlight w:val="none"/>
          <w:u w:val="none" w:color="auto"/>
          <w:lang w:bidi="ar-SA"/>
        </w:rPr>
      </w:pPr>
      <w:r>
        <w:rPr>
          <w:rFonts w:hint="eastAsia" w:ascii="仿宋_GB2312" w:hAnsi="仿宋_GB2312" w:eastAsia="仿宋_GB2312" w:cs="仿宋_GB2312"/>
          <w:b w:val="0"/>
          <w:bCs w:val="0"/>
          <w:color w:val="auto"/>
          <w:kern w:val="0"/>
          <w:sz w:val="32"/>
          <w:szCs w:val="24"/>
          <w:highlight w:val="none"/>
          <w:u w:val="none" w:color="auto"/>
          <w:lang w:val="en-US" w:eastAsia="zh-CN" w:bidi="ar-SA"/>
        </w:rPr>
        <w:t>2.</w:t>
      </w:r>
      <w:r>
        <w:rPr>
          <w:rFonts w:hint="eastAsia" w:ascii="仿宋_GB2312" w:hAnsi="仿宋_GB2312" w:eastAsia="仿宋_GB2312" w:cs="仿宋_GB2312"/>
          <w:b w:val="0"/>
          <w:bCs w:val="0"/>
          <w:color w:val="auto"/>
          <w:kern w:val="0"/>
          <w:sz w:val="32"/>
          <w:szCs w:val="24"/>
          <w:highlight w:val="none"/>
          <w:u w:val="none" w:color="auto"/>
          <w:lang w:bidi="ar-SA"/>
        </w:rPr>
        <w:t xml:space="preserve">真实性。申报材料是否与申报人的专业技术工作经历、论文、业绩及所起的作用、年度考核等客观事实相符。  </w:t>
      </w:r>
    </w:p>
    <w:p>
      <w:pPr>
        <w:keepNext w:val="0"/>
        <w:keepLines w:val="0"/>
        <w:pageBreakBefore w:val="0"/>
        <w:widowControl w:val="0"/>
        <w:kinsoku/>
        <w:wordWrap/>
        <w:overflowPunct w:val="0"/>
        <w:topLinePunct w:val="0"/>
        <w:autoSpaceDE/>
        <w:autoSpaceDN w:val="0"/>
        <w:bidi w:val="0"/>
        <w:adjustRightInd/>
        <w:snapToGrid/>
        <w:spacing w:before="0" w:beforeLines="0" w:after="0" w:afterLines="0" w:line="600" w:lineRule="exact"/>
        <w:ind w:left="0" w:leftChars="0" w:right="0" w:rightChars="0" w:firstLine="640" w:firstLineChars="200"/>
        <w:jc w:val="both"/>
        <w:textAlignment w:val="auto"/>
        <w:outlineLvl w:val="9"/>
        <w:rPr>
          <w:rFonts w:hint="eastAsia" w:ascii="仿宋_GB2312" w:hAnsi="仿宋_GB2312" w:eastAsia="仿宋_GB2312" w:cs="仿宋_GB2312"/>
          <w:color w:val="auto"/>
          <w:kern w:val="0"/>
          <w:sz w:val="32"/>
          <w:szCs w:val="24"/>
          <w:highlight w:val="none"/>
          <w:lang w:bidi="ar-SA"/>
        </w:rPr>
      </w:pPr>
      <w:r>
        <w:rPr>
          <w:rFonts w:hint="eastAsia" w:ascii="仿宋_GB2312" w:hAnsi="仿宋_GB2312" w:eastAsia="仿宋_GB2312" w:cs="仿宋_GB2312"/>
          <w:b w:val="0"/>
          <w:bCs w:val="0"/>
          <w:color w:val="auto"/>
          <w:kern w:val="0"/>
          <w:sz w:val="32"/>
          <w:szCs w:val="24"/>
          <w:highlight w:val="none"/>
          <w:u w:val="none" w:color="auto"/>
          <w:lang w:val="en-US" w:eastAsia="zh-CN" w:bidi="ar-SA"/>
        </w:rPr>
        <w:t>3.</w:t>
      </w:r>
      <w:r>
        <w:rPr>
          <w:rFonts w:hint="eastAsia" w:ascii="仿宋_GB2312" w:hAnsi="仿宋_GB2312" w:eastAsia="仿宋_GB2312" w:cs="仿宋_GB2312"/>
          <w:b w:val="0"/>
          <w:bCs w:val="0"/>
          <w:color w:val="auto"/>
          <w:kern w:val="0"/>
          <w:sz w:val="32"/>
          <w:szCs w:val="24"/>
          <w:highlight w:val="none"/>
          <w:u w:val="none" w:color="auto"/>
          <w:lang w:bidi="ar-SA"/>
        </w:rPr>
        <w:t>完整性。申报的基础材料、业绩成果、</w:t>
      </w:r>
      <w:r>
        <w:rPr>
          <w:rFonts w:hint="eastAsia" w:ascii="仿宋_GB2312" w:hAnsi="仿宋_GB2312" w:eastAsia="仿宋_GB2312" w:cs="仿宋_GB2312"/>
          <w:b w:val="0"/>
          <w:bCs w:val="0"/>
          <w:color w:val="auto"/>
          <w:kern w:val="0"/>
          <w:sz w:val="32"/>
          <w:szCs w:val="24"/>
          <w:highlight w:val="none"/>
          <w:u w:val="none" w:color="auto"/>
          <w:lang w:eastAsia="zh-CN" w:bidi="ar-SA"/>
        </w:rPr>
        <w:t>学术成果</w:t>
      </w:r>
      <w:r>
        <w:rPr>
          <w:rFonts w:hint="eastAsia" w:ascii="仿宋_GB2312" w:hAnsi="仿宋_GB2312" w:eastAsia="仿宋_GB2312" w:cs="仿宋_GB2312"/>
          <w:b w:val="0"/>
          <w:bCs w:val="0"/>
          <w:color w:val="auto"/>
          <w:kern w:val="0"/>
          <w:sz w:val="32"/>
          <w:szCs w:val="24"/>
          <w:highlight w:val="none"/>
          <w:u w:val="none" w:color="auto"/>
          <w:lang w:bidi="ar-SA"/>
        </w:rPr>
        <w:t>等是否完整提交；评审表中必填栏目（专业技术工作经历、业绩成果、</w:t>
      </w:r>
      <w:r>
        <w:rPr>
          <w:rFonts w:hint="eastAsia" w:ascii="仿宋_GB2312" w:hAnsi="仿宋_GB2312" w:eastAsia="仿宋_GB2312" w:cs="仿宋_GB2312"/>
          <w:b w:val="0"/>
          <w:bCs w:val="0"/>
          <w:color w:val="auto"/>
          <w:kern w:val="0"/>
          <w:sz w:val="32"/>
          <w:szCs w:val="24"/>
          <w:highlight w:val="none"/>
          <w:u w:val="none" w:color="auto"/>
          <w:lang w:eastAsia="zh-CN" w:bidi="ar-SA"/>
        </w:rPr>
        <w:t>学术成果</w:t>
      </w:r>
      <w:r>
        <w:rPr>
          <w:rFonts w:hint="eastAsia" w:ascii="仿宋_GB2312" w:hAnsi="仿宋_GB2312" w:eastAsia="仿宋_GB2312" w:cs="仿宋_GB2312"/>
          <w:b w:val="0"/>
          <w:bCs w:val="0"/>
          <w:color w:val="auto"/>
          <w:kern w:val="0"/>
          <w:sz w:val="32"/>
          <w:szCs w:val="24"/>
          <w:highlight w:val="none"/>
          <w:u w:val="none" w:color="auto"/>
          <w:lang w:bidi="ar-SA"/>
        </w:rPr>
        <w:t>和时效等）是否</w:t>
      </w:r>
      <w:r>
        <w:rPr>
          <w:rFonts w:hint="eastAsia" w:ascii="仿宋_GB2312" w:hAnsi="仿宋_GB2312" w:eastAsia="仿宋_GB2312" w:cs="仿宋_GB2312"/>
          <w:b w:val="0"/>
          <w:bCs w:val="0"/>
          <w:color w:val="auto"/>
          <w:kern w:val="0"/>
          <w:sz w:val="32"/>
          <w:szCs w:val="24"/>
          <w:highlight w:val="none"/>
          <w:u w:val="none" w:color="auto"/>
          <w:lang w:eastAsia="zh-CN" w:bidi="ar-SA"/>
        </w:rPr>
        <w:t>存有</w:t>
      </w:r>
      <w:r>
        <w:rPr>
          <w:rFonts w:hint="eastAsia" w:ascii="仿宋_GB2312" w:hAnsi="仿宋_GB2312" w:eastAsia="仿宋_GB2312" w:cs="仿宋_GB2312"/>
          <w:b w:val="0"/>
          <w:bCs w:val="0"/>
          <w:color w:val="auto"/>
          <w:kern w:val="0"/>
          <w:sz w:val="32"/>
          <w:szCs w:val="24"/>
          <w:highlight w:val="none"/>
          <w:u w:val="none" w:color="auto"/>
          <w:lang w:bidi="ar-SA"/>
        </w:rPr>
        <w:t>空白；是否如实填报负面情况。</w:t>
      </w:r>
      <w:r>
        <w:rPr>
          <w:rFonts w:hint="eastAsia" w:ascii="仿宋_GB2312" w:hAnsi="仿宋_GB2312" w:eastAsia="仿宋_GB2312" w:cs="仿宋_GB2312"/>
          <w:b w:val="0"/>
          <w:bCs w:val="0"/>
          <w:color w:val="auto"/>
          <w:kern w:val="0"/>
          <w:sz w:val="32"/>
          <w:szCs w:val="24"/>
          <w:highlight w:val="none"/>
          <w:u w:val="none" w:color="auto"/>
          <w:lang w:bidi="ar-SA"/>
        </w:rPr>
        <w:br w:type="textWrapping"/>
      </w:r>
      <w:r>
        <w:rPr>
          <w:rFonts w:hint="eastAsia" w:ascii="仿宋_GB2312" w:hAnsi="仿宋_GB2312" w:eastAsia="仿宋_GB2312" w:cs="仿宋_GB2312"/>
          <w:b w:val="0"/>
          <w:bCs w:val="0"/>
          <w:color w:val="auto"/>
          <w:kern w:val="0"/>
          <w:sz w:val="32"/>
          <w:szCs w:val="24"/>
          <w:highlight w:val="none"/>
          <w:u w:val="none" w:color="auto"/>
          <w:lang w:val="en-US" w:eastAsia="zh-CN" w:bidi="ar-SA"/>
        </w:rPr>
        <w:t xml:space="preserve">    4.</w:t>
      </w:r>
      <w:r>
        <w:rPr>
          <w:rFonts w:hint="eastAsia" w:ascii="仿宋_GB2312" w:hAnsi="仿宋_GB2312" w:eastAsia="仿宋_GB2312" w:cs="仿宋_GB2312"/>
          <w:b w:val="0"/>
          <w:bCs w:val="0"/>
          <w:color w:val="auto"/>
          <w:kern w:val="0"/>
          <w:sz w:val="32"/>
          <w:szCs w:val="24"/>
          <w:highlight w:val="none"/>
          <w:u w:val="none" w:color="auto"/>
          <w:lang w:bidi="ar-SA"/>
        </w:rPr>
        <w:t>时效性。</w:t>
      </w:r>
      <w:r>
        <w:rPr>
          <w:rFonts w:hint="eastAsia" w:ascii="仿宋_GB2312" w:hAnsi="仿宋_GB2312" w:eastAsia="仿宋_GB2312" w:cs="仿宋_GB2312"/>
          <w:b w:val="0"/>
          <w:bCs w:val="0"/>
          <w:color w:val="auto"/>
          <w:kern w:val="0"/>
          <w:sz w:val="32"/>
          <w:szCs w:val="24"/>
          <w:highlight w:val="none"/>
          <w:lang w:bidi="ar-SA"/>
        </w:rPr>
        <w:t>申报人提交的申报材料时效</w:t>
      </w:r>
      <w:r>
        <w:rPr>
          <w:rFonts w:hint="eastAsia" w:ascii="仿宋_GB2312" w:hAnsi="仿宋_GB2312" w:eastAsia="仿宋_GB2312" w:cs="仿宋_GB2312"/>
          <w:b w:val="0"/>
          <w:bCs w:val="0"/>
          <w:color w:val="auto"/>
          <w:kern w:val="0"/>
          <w:sz w:val="32"/>
          <w:szCs w:val="24"/>
          <w:highlight w:val="none"/>
          <w:lang w:eastAsia="zh-CN" w:bidi="ar-SA"/>
        </w:rPr>
        <w:t>应符合有关规定。</w:t>
      </w:r>
      <w:r>
        <w:rPr>
          <w:rFonts w:hint="eastAsia" w:ascii="仿宋_GB2312" w:hAnsi="仿宋_GB2312" w:eastAsia="仿宋_GB2312" w:cs="仿宋_GB2312"/>
          <w:color w:val="auto"/>
          <w:kern w:val="0"/>
          <w:sz w:val="32"/>
          <w:szCs w:val="24"/>
          <w:highlight w:val="none"/>
          <w:lang w:bidi="ar-SA"/>
        </w:rPr>
        <w:t>申报人所在单位应对申报人任现职以来的职业道德、思想政治表现、业绩成果、工作表现及申报材料的真实可靠性出具准确客观的评价意见（不少于150字），</w:t>
      </w:r>
      <w:r>
        <w:rPr>
          <w:rFonts w:hint="eastAsia" w:ascii="仿宋_GB2312" w:hAnsi="仿宋_GB2312" w:eastAsia="仿宋_GB2312" w:cs="仿宋_GB2312"/>
          <w:color w:val="auto"/>
          <w:kern w:val="0"/>
          <w:sz w:val="32"/>
          <w:szCs w:val="24"/>
          <w:highlight w:val="none"/>
          <w:lang w:eastAsia="zh-CN" w:bidi="ar-SA"/>
        </w:rPr>
        <w:t>体现在</w:t>
      </w:r>
      <w:r>
        <w:rPr>
          <w:rFonts w:hint="eastAsia" w:ascii="仿宋_GB2312" w:hAnsi="仿宋_GB2312" w:eastAsia="仿宋_GB2312" w:cs="仿宋_GB2312"/>
          <w:color w:val="auto"/>
          <w:kern w:val="0"/>
          <w:sz w:val="32"/>
          <w:szCs w:val="24"/>
          <w:highlight w:val="none"/>
          <w:lang w:bidi="ar-SA"/>
        </w:rPr>
        <w:t>《</w:t>
      </w:r>
      <w:r>
        <w:rPr>
          <w:rFonts w:hint="eastAsia" w:ascii="仿宋_GB2312" w:hAnsi="仿宋_GB2312" w:eastAsia="仿宋_GB2312" w:cs="仿宋_GB2312"/>
          <w:color w:val="auto"/>
          <w:kern w:val="0"/>
          <w:sz w:val="32"/>
          <w:szCs w:val="24"/>
          <w:highlight w:val="none"/>
          <w:lang w:eastAsia="zh-CN" w:bidi="ar-SA"/>
        </w:rPr>
        <w:t>广东省职称</w:t>
      </w:r>
      <w:r>
        <w:rPr>
          <w:rFonts w:hint="eastAsia" w:ascii="仿宋_GB2312" w:hAnsi="仿宋_GB2312" w:eastAsia="仿宋_GB2312" w:cs="仿宋_GB2312"/>
          <w:color w:val="auto"/>
          <w:kern w:val="0"/>
          <w:sz w:val="32"/>
          <w:szCs w:val="24"/>
          <w:highlight w:val="none"/>
          <w:lang w:bidi="ar-SA"/>
        </w:rPr>
        <w:t>评审表》和《(</w:t>
      </w:r>
      <w:r>
        <w:rPr>
          <w:rFonts w:hint="eastAsia" w:ascii="仿宋_GB2312" w:hAnsi="仿宋_GB2312" w:eastAsia="仿宋_GB2312" w:cs="仿宋_GB2312"/>
          <w:color w:val="auto"/>
          <w:kern w:val="0"/>
          <w:sz w:val="32"/>
          <w:szCs w:val="24"/>
          <w:highlight w:val="none"/>
          <w:lang w:val="en-US" w:eastAsia="zh-CN" w:bidi="ar-SA"/>
        </w:rPr>
        <w:t xml:space="preserve">  </w:t>
      </w:r>
      <w:r>
        <w:rPr>
          <w:rFonts w:hint="eastAsia" w:ascii="仿宋_GB2312" w:hAnsi="仿宋_GB2312" w:eastAsia="仿宋_GB2312" w:cs="仿宋_GB2312"/>
          <w:color w:val="auto"/>
          <w:kern w:val="0"/>
          <w:sz w:val="32"/>
          <w:szCs w:val="24"/>
          <w:highlight w:val="none"/>
          <w:lang w:bidi="ar-SA"/>
        </w:rPr>
        <w:t>)级</w:t>
      </w:r>
      <w:r>
        <w:rPr>
          <w:rFonts w:hint="eastAsia" w:ascii="仿宋_GB2312" w:hAnsi="仿宋_GB2312" w:eastAsia="仿宋_GB2312" w:cs="仿宋_GB2312"/>
          <w:color w:val="auto"/>
          <w:kern w:val="0"/>
          <w:sz w:val="32"/>
          <w:szCs w:val="24"/>
          <w:highlight w:val="none"/>
          <w:lang w:eastAsia="zh-CN" w:bidi="ar-SA"/>
        </w:rPr>
        <w:t>职称</w:t>
      </w:r>
      <w:r>
        <w:rPr>
          <w:rFonts w:hint="eastAsia" w:ascii="仿宋_GB2312" w:hAnsi="仿宋_GB2312" w:eastAsia="仿宋_GB2312" w:cs="仿宋_GB2312"/>
          <w:color w:val="auto"/>
          <w:kern w:val="0"/>
          <w:sz w:val="32"/>
          <w:szCs w:val="24"/>
          <w:highlight w:val="none"/>
          <w:lang w:bidi="ar-SA"/>
        </w:rPr>
        <w:t>申报人基本情况及评审登记表》。</w:t>
      </w:r>
      <w:r>
        <w:rPr>
          <w:rFonts w:hint="eastAsia" w:ascii="仿宋_GB2312" w:hAnsi="仿宋_GB2312" w:eastAsia="仿宋_GB2312" w:cs="仿宋_GB2312"/>
          <w:color w:val="auto"/>
          <w:kern w:val="0"/>
          <w:sz w:val="32"/>
          <w:szCs w:val="24"/>
          <w:highlight w:val="none"/>
          <w:lang w:bidi="ar-SA"/>
        </w:rPr>
        <w:br w:type="textWrapping"/>
      </w:r>
      <w:r>
        <w:rPr>
          <w:rFonts w:hint="eastAsia" w:ascii="仿宋_GB2312" w:hAnsi="仿宋_GB2312" w:cs="仿宋_GB2312"/>
          <w:color w:val="auto"/>
          <w:kern w:val="0"/>
          <w:sz w:val="32"/>
          <w:szCs w:val="24"/>
          <w:highlight w:val="none"/>
          <w:lang w:val="en-US" w:eastAsia="zh-CN" w:bidi="ar-SA"/>
        </w:rPr>
        <w:t xml:space="preserve">    </w:t>
      </w:r>
      <w:r>
        <w:rPr>
          <w:rFonts w:hint="eastAsia" w:ascii="仿宋_GB2312" w:hAnsi="仿宋_GB2312" w:eastAsia="仿宋_GB2312" w:cs="仿宋_GB2312"/>
          <w:color w:val="auto"/>
          <w:kern w:val="0"/>
          <w:sz w:val="32"/>
          <w:szCs w:val="24"/>
          <w:highlight w:val="none"/>
          <w:lang w:eastAsia="zh-CN" w:bidi="ar-SA"/>
        </w:rPr>
        <w:t>申报人所在单位要按</w:t>
      </w:r>
      <w:r>
        <w:rPr>
          <w:rFonts w:hint="eastAsia" w:ascii="仿宋_GB2312" w:hAnsi="仿宋_GB2312" w:eastAsia="仿宋_GB2312" w:cs="仿宋_GB2312"/>
          <w:color w:val="auto"/>
          <w:kern w:val="2"/>
          <w:sz w:val="32"/>
          <w:szCs w:val="32"/>
          <w:highlight w:val="none"/>
          <w:lang w:val="en-US" w:eastAsia="zh-CN" w:bidi="ar-SA"/>
        </w:rPr>
        <w:t>有关要求做好评前公示工作，</w:t>
      </w:r>
      <w:r>
        <w:rPr>
          <w:rFonts w:hint="default" w:ascii="Times New Roman" w:hAnsi="Times New Roman" w:cs="Times New Roman"/>
          <w:color w:val="auto"/>
          <w:kern w:val="0"/>
          <w:highlight w:val="none"/>
        </w:rPr>
        <w:t>将</w:t>
      </w:r>
      <w:r>
        <w:rPr>
          <w:rFonts w:hint="eastAsia" w:ascii="Times New Roman" w:hAnsi="Times New Roman" w:cs="Times New Roman"/>
          <w:color w:val="auto"/>
          <w:kern w:val="0"/>
          <w:highlight w:val="none"/>
          <w:lang w:val="en-US" w:eastAsia="zh-CN"/>
        </w:rPr>
        <w:t>申</w:t>
      </w:r>
      <w:r>
        <w:rPr>
          <w:rFonts w:hint="default" w:ascii="Times New Roman" w:hAnsi="Times New Roman" w:cs="Times New Roman"/>
          <w:color w:val="auto"/>
          <w:kern w:val="0"/>
          <w:highlight w:val="none"/>
        </w:rPr>
        <w:t>报材料，特别是《</w:t>
      </w:r>
      <w:r>
        <w:rPr>
          <w:rFonts w:hint="default" w:ascii="Times New Roman" w:hAnsi="Times New Roman" w:cs="Times New Roman"/>
          <w:color w:val="auto"/>
          <w:kern w:val="0"/>
          <w:highlight w:val="none"/>
          <w:lang w:eastAsia="zh-CN"/>
        </w:rPr>
        <w:t>（）级职称</w:t>
      </w:r>
      <w:r>
        <w:rPr>
          <w:rFonts w:hint="default" w:ascii="Times New Roman" w:hAnsi="Times New Roman" w:cs="Times New Roman"/>
          <w:color w:val="auto"/>
          <w:kern w:val="0"/>
          <w:highlight w:val="none"/>
        </w:rPr>
        <w:t>申报人基本情况及评审登记表》和投诉受理部门及电话，在单位显著位置张榜</w:t>
      </w:r>
      <w:r>
        <w:rPr>
          <w:rFonts w:hint="default" w:ascii="Times New Roman" w:hAnsi="Times New Roman" w:cs="Times New Roman"/>
          <w:color w:val="auto"/>
          <w:kern w:val="0"/>
          <w:highlight w:val="none"/>
          <w:lang w:eastAsia="zh-CN"/>
        </w:rPr>
        <w:t>或在</w:t>
      </w:r>
      <w:r>
        <w:rPr>
          <w:rFonts w:hint="default" w:ascii="Times New Roman" w:hAnsi="Times New Roman" w:cs="Times New Roman"/>
          <w:color w:val="auto"/>
          <w:kern w:val="0"/>
          <w:highlight w:val="none"/>
        </w:rPr>
        <w:t>单位网站进行公示。其他申报材料</w:t>
      </w:r>
      <w:r>
        <w:rPr>
          <w:rFonts w:hint="default" w:ascii="Times New Roman" w:hAnsi="Times New Roman" w:cs="Times New Roman"/>
          <w:color w:val="auto"/>
          <w:kern w:val="0"/>
          <w:highlight w:val="none"/>
          <w:lang w:eastAsia="zh-CN"/>
        </w:rPr>
        <w:t>应在单位相对固定的公开位置摆放，以方便查验。</w:t>
      </w:r>
      <w:r>
        <w:rPr>
          <w:rFonts w:hint="eastAsia" w:ascii="仿宋_GB2312" w:hAnsi="仿宋_GB2312" w:eastAsia="仿宋_GB2312" w:cs="仿宋_GB2312"/>
          <w:color w:val="auto"/>
          <w:kern w:val="2"/>
          <w:sz w:val="32"/>
          <w:szCs w:val="32"/>
          <w:highlight w:val="none"/>
          <w:lang w:val="en-US" w:eastAsia="zh-CN" w:bidi="ar-SA"/>
        </w:rPr>
        <w:t>公示期不少于5个工作日。</w:t>
      </w:r>
      <w:r>
        <w:rPr>
          <w:rFonts w:hint="eastAsia" w:ascii="仿宋_GB2312" w:hAnsi="仿宋_GB2312" w:eastAsia="仿宋_GB2312" w:cs="仿宋_GB2312"/>
          <w:color w:val="auto"/>
          <w:kern w:val="0"/>
          <w:sz w:val="32"/>
          <w:szCs w:val="24"/>
          <w:highlight w:val="none"/>
          <w:lang w:bidi="ar-SA"/>
        </w:rPr>
        <w:t>对不符合申报条件的材料，应</w:t>
      </w:r>
      <w:r>
        <w:rPr>
          <w:rFonts w:hint="eastAsia" w:ascii="仿宋_GB2312" w:hAnsi="仿宋_GB2312" w:eastAsia="仿宋_GB2312" w:cs="仿宋_GB2312"/>
          <w:color w:val="auto"/>
          <w:kern w:val="0"/>
          <w:sz w:val="32"/>
          <w:szCs w:val="24"/>
          <w:highlight w:val="none"/>
          <w:lang w:eastAsia="zh-CN" w:bidi="ar-SA"/>
        </w:rPr>
        <w:t>退回申报人并</w:t>
      </w:r>
      <w:r>
        <w:rPr>
          <w:rFonts w:hint="eastAsia" w:ascii="仿宋_GB2312" w:hAnsi="仿宋_GB2312" w:eastAsia="仿宋_GB2312" w:cs="仿宋_GB2312"/>
          <w:color w:val="auto"/>
          <w:kern w:val="0"/>
          <w:sz w:val="32"/>
          <w:szCs w:val="24"/>
          <w:highlight w:val="none"/>
          <w:lang w:bidi="ar-SA"/>
        </w:rPr>
        <w:t>注明原因，及时告知申报人。</w:t>
      </w:r>
      <w:r>
        <w:rPr>
          <w:rFonts w:hint="eastAsia" w:ascii="仿宋_GB2312" w:hAnsi="仿宋_GB2312" w:eastAsia="仿宋_GB2312" w:cs="仿宋_GB2312"/>
          <w:color w:val="auto"/>
          <w:kern w:val="0"/>
          <w:sz w:val="32"/>
          <w:szCs w:val="24"/>
          <w:highlight w:val="none"/>
          <w:lang w:bidi="ar-SA"/>
        </w:rPr>
        <w:br w:type="textWrapping"/>
      </w:r>
      <w:r>
        <w:rPr>
          <w:rFonts w:hint="eastAsia" w:ascii="仿宋_GB2312" w:hAnsi="仿宋_GB2312" w:cs="仿宋_GB2312"/>
          <w:color w:val="auto"/>
          <w:kern w:val="0"/>
          <w:sz w:val="32"/>
          <w:szCs w:val="24"/>
          <w:highlight w:val="none"/>
          <w:lang w:val="en-US" w:eastAsia="zh-CN" w:bidi="ar-SA"/>
        </w:rPr>
        <w:t xml:space="preserve">    </w:t>
      </w:r>
      <w:r>
        <w:rPr>
          <w:rFonts w:hint="eastAsia" w:ascii="仿宋_GB2312" w:hAnsi="仿宋_GB2312" w:eastAsia="仿宋_GB2312" w:cs="仿宋_GB2312"/>
          <w:color w:val="auto"/>
          <w:kern w:val="0"/>
          <w:sz w:val="32"/>
          <w:szCs w:val="24"/>
          <w:highlight w:val="none"/>
          <w:lang w:bidi="ar-SA"/>
        </w:rPr>
        <w:t>申报人所在单位</w:t>
      </w:r>
      <w:r>
        <w:rPr>
          <w:rFonts w:hint="eastAsia" w:ascii="仿宋_GB2312" w:hAnsi="仿宋_GB2312" w:eastAsia="仿宋_GB2312" w:cs="仿宋_GB2312"/>
          <w:color w:val="auto"/>
          <w:kern w:val="0"/>
          <w:sz w:val="32"/>
          <w:szCs w:val="24"/>
          <w:highlight w:val="none"/>
          <w:lang w:val="en-US" w:eastAsia="zh-CN" w:bidi="ar-SA"/>
        </w:rPr>
        <w:t>核实通过后</w:t>
      </w:r>
      <w:r>
        <w:rPr>
          <w:rFonts w:hint="eastAsia" w:ascii="仿宋_GB2312" w:hAnsi="仿宋_GB2312" w:eastAsia="仿宋_GB2312" w:cs="仿宋_GB2312"/>
          <w:color w:val="auto"/>
          <w:kern w:val="0"/>
          <w:sz w:val="32"/>
          <w:szCs w:val="24"/>
          <w:highlight w:val="none"/>
          <w:lang w:bidi="ar-SA"/>
        </w:rPr>
        <w:t>在</w:t>
      </w:r>
      <w:r>
        <w:rPr>
          <w:rFonts w:hint="eastAsia" w:ascii="仿宋_GB2312" w:hAnsi="仿宋_GB2312" w:eastAsia="仿宋_GB2312" w:cs="仿宋_GB2312"/>
          <w:color w:val="auto"/>
          <w:kern w:val="0"/>
          <w:sz w:val="32"/>
          <w:szCs w:val="24"/>
          <w:highlight w:val="none"/>
          <w:lang w:eastAsia="zh-CN" w:bidi="ar-SA"/>
        </w:rPr>
        <w:t>申报</w:t>
      </w:r>
      <w:r>
        <w:rPr>
          <w:rFonts w:hint="eastAsia" w:ascii="仿宋_GB2312" w:hAnsi="仿宋_GB2312" w:eastAsia="仿宋_GB2312" w:cs="仿宋_GB2312"/>
          <w:color w:val="auto"/>
          <w:kern w:val="0"/>
          <w:sz w:val="32"/>
          <w:szCs w:val="24"/>
          <w:highlight w:val="none"/>
          <w:lang w:bidi="ar-SA"/>
        </w:rPr>
        <w:t>材料上加盖具有独立法人资格的公章，</w:t>
      </w:r>
      <w:r>
        <w:rPr>
          <w:rFonts w:hint="eastAsia" w:ascii="仿宋_GB2312" w:hAnsi="仿宋_GB2312" w:eastAsia="仿宋_GB2312" w:cs="仿宋_GB2312"/>
          <w:color w:val="auto"/>
          <w:kern w:val="0"/>
          <w:sz w:val="32"/>
          <w:szCs w:val="24"/>
          <w:highlight w:val="none"/>
          <w:lang w:val="en-US" w:eastAsia="zh-CN" w:bidi="ar-SA"/>
        </w:rPr>
        <w:t>再按要求集中</w:t>
      </w:r>
      <w:r>
        <w:rPr>
          <w:rFonts w:hint="eastAsia" w:ascii="仿宋_GB2312" w:hAnsi="仿宋_GB2312" w:eastAsia="仿宋_GB2312" w:cs="仿宋_GB2312"/>
          <w:color w:val="auto"/>
          <w:kern w:val="0"/>
          <w:sz w:val="32"/>
          <w:szCs w:val="24"/>
          <w:highlight w:val="none"/>
          <w:lang w:bidi="ar-SA"/>
        </w:rPr>
        <w:t>报送。加盖不具备法人资格的分公司章的</w:t>
      </w:r>
      <w:r>
        <w:rPr>
          <w:rFonts w:hint="eastAsia" w:ascii="仿宋_GB2312" w:hAnsi="仿宋_GB2312" w:eastAsia="仿宋_GB2312" w:cs="仿宋_GB2312"/>
          <w:color w:val="auto"/>
          <w:kern w:val="0"/>
          <w:sz w:val="32"/>
          <w:szCs w:val="24"/>
          <w:highlight w:val="none"/>
          <w:lang w:eastAsia="zh-CN" w:bidi="ar-SA"/>
        </w:rPr>
        <w:t>材料</w:t>
      </w:r>
      <w:r>
        <w:rPr>
          <w:rFonts w:hint="eastAsia" w:ascii="仿宋_GB2312" w:hAnsi="仿宋_GB2312" w:eastAsia="仿宋_GB2312" w:cs="仿宋_GB2312"/>
          <w:color w:val="auto"/>
          <w:kern w:val="0"/>
          <w:sz w:val="32"/>
          <w:szCs w:val="24"/>
          <w:highlight w:val="none"/>
          <w:lang w:bidi="ar-SA"/>
        </w:rPr>
        <w:t>不予受理。</w:t>
      </w:r>
    </w:p>
    <w:p>
      <w:pPr>
        <w:keepNext w:val="0"/>
        <w:keepLines w:val="0"/>
        <w:pageBreakBefore w:val="0"/>
        <w:widowControl w:val="0"/>
        <w:kinsoku/>
        <w:wordWrap/>
        <w:overflowPunct w:val="0"/>
        <w:topLinePunct w:val="0"/>
        <w:autoSpaceDE/>
        <w:autoSpaceDN w:val="0"/>
        <w:bidi w:val="0"/>
        <w:adjustRightInd/>
        <w:snapToGrid/>
        <w:spacing w:before="0" w:beforeLines="0" w:after="0" w:afterLines="0" w:line="600" w:lineRule="exact"/>
        <w:ind w:left="0" w:leftChars="0" w:right="0" w:rightChars="0" w:firstLine="640" w:firstLineChars="200"/>
        <w:jc w:val="both"/>
        <w:textAlignment w:val="auto"/>
        <w:outlineLvl w:val="9"/>
        <w:rPr>
          <w:rFonts w:hint="eastAsia" w:ascii="仿宋_GB2312" w:hAnsi="仿宋_GB2312" w:eastAsia="仿宋_GB2312" w:cs="仿宋_GB2312"/>
          <w:b w:val="0"/>
          <w:bCs w:val="0"/>
          <w:color w:val="auto"/>
          <w:kern w:val="0"/>
          <w:sz w:val="32"/>
          <w:szCs w:val="24"/>
          <w:highlight w:val="none"/>
          <w:u w:val="none" w:color="auto"/>
          <w:lang w:val="en-US" w:eastAsia="zh-CN" w:bidi="ar-SA"/>
        </w:rPr>
      </w:pPr>
      <w:r>
        <w:rPr>
          <w:rFonts w:hint="eastAsia" w:ascii="楷体_GB2312" w:hAnsi="楷体_GB2312" w:eastAsia="楷体_GB2312" w:cs="楷体_GB2312"/>
          <w:b w:val="0"/>
          <w:bCs w:val="0"/>
          <w:color w:val="auto"/>
          <w:kern w:val="0"/>
          <w:sz w:val="32"/>
          <w:szCs w:val="24"/>
          <w:highlight w:val="none"/>
          <w:u w:val="none" w:color="auto"/>
          <w:lang w:val="en-US" w:eastAsia="zh-CN" w:bidi="ar-SA"/>
        </w:rPr>
        <w:t>（二）</w:t>
      </w:r>
      <w:r>
        <w:rPr>
          <w:rFonts w:hint="eastAsia" w:ascii="楷体_GB2312" w:hAnsi="楷体_GB2312" w:eastAsia="楷体_GB2312" w:cs="楷体_GB2312"/>
          <w:b w:val="0"/>
          <w:bCs w:val="0"/>
          <w:color w:val="auto"/>
          <w:kern w:val="0"/>
          <w:sz w:val="32"/>
          <w:szCs w:val="24"/>
          <w:highlight w:val="none"/>
          <w:u w:val="none" w:color="auto"/>
          <w:lang w:eastAsia="zh-CN" w:bidi="ar-SA"/>
        </w:rPr>
        <w:t>主管部门、</w:t>
      </w:r>
      <w:r>
        <w:rPr>
          <w:rFonts w:hint="eastAsia" w:ascii="楷体_GB2312" w:hAnsi="楷体_GB2312" w:eastAsia="楷体_GB2312" w:cs="楷体_GB2312"/>
          <w:b w:val="0"/>
          <w:bCs w:val="0"/>
          <w:color w:val="auto"/>
          <w:kern w:val="0"/>
          <w:sz w:val="32"/>
          <w:szCs w:val="24"/>
          <w:highlight w:val="none"/>
          <w:u w:val="none" w:color="auto"/>
          <w:lang w:val="en-US" w:eastAsia="zh-CN" w:bidi="ar-SA"/>
        </w:rPr>
        <w:t>主管单位</w:t>
      </w:r>
      <w:r>
        <w:rPr>
          <w:rFonts w:hint="eastAsia" w:ascii="楷体_GB2312" w:hAnsi="楷体_GB2312" w:eastAsia="楷体_GB2312" w:cs="楷体_GB2312"/>
          <w:b w:val="0"/>
          <w:bCs w:val="0"/>
          <w:color w:val="auto"/>
          <w:kern w:val="0"/>
          <w:sz w:val="32"/>
          <w:szCs w:val="24"/>
          <w:highlight w:val="none"/>
          <w:u w:val="none" w:color="auto"/>
          <w:lang w:eastAsia="zh-CN" w:bidi="ar-SA"/>
        </w:rPr>
        <w:t>复核。</w:t>
      </w:r>
      <w:r>
        <w:rPr>
          <w:rFonts w:hint="eastAsia" w:ascii="仿宋_GB2312" w:hAnsi="仿宋_GB2312" w:eastAsia="仿宋_GB2312" w:cs="仿宋_GB2312"/>
          <w:b w:val="0"/>
          <w:bCs w:val="0"/>
          <w:color w:val="auto"/>
          <w:kern w:val="0"/>
          <w:sz w:val="32"/>
          <w:szCs w:val="24"/>
          <w:highlight w:val="none"/>
          <w:u w:val="none" w:color="auto"/>
          <w:lang w:val="en-US" w:eastAsia="zh-CN" w:bidi="ar-SA"/>
        </w:rPr>
        <w:t>各市主管部门、省主管单位应按照正高级工程师资格、高级工程师资格、工程师资格、助理工程师资格及技术员资格五个级别分开复核及制表（其中有申报工程师资格及以下级别认定的单位需按级别分开复核及制表），具体如下：</w:t>
      </w:r>
    </w:p>
    <w:p>
      <w:pPr>
        <w:keepNext w:val="0"/>
        <w:keepLines w:val="0"/>
        <w:pageBreakBefore w:val="0"/>
        <w:widowControl w:val="0"/>
        <w:kinsoku/>
        <w:wordWrap/>
        <w:overflowPunct w:val="0"/>
        <w:topLinePunct w:val="0"/>
        <w:autoSpaceDE/>
        <w:autoSpaceDN w:val="0"/>
        <w:bidi w:val="0"/>
        <w:adjustRightInd/>
        <w:snapToGrid/>
        <w:spacing w:before="0" w:beforeLines="0" w:after="0" w:afterLines="0" w:line="600" w:lineRule="exact"/>
        <w:ind w:left="0" w:leftChars="0" w:right="0" w:rightChars="0" w:firstLine="640" w:firstLineChars="200"/>
        <w:jc w:val="both"/>
        <w:textAlignment w:val="auto"/>
        <w:outlineLvl w:val="9"/>
        <w:rPr>
          <w:rFonts w:hint="eastAsia" w:ascii="仿宋_GB2312" w:hAnsi="仿宋_GB2312" w:eastAsia="仿宋_GB2312" w:cs="仿宋_GB2312"/>
          <w:b w:val="0"/>
          <w:bCs w:val="0"/>
          <w:color w:val="auto"/>
          <w:kern w:val="0"/>
          <w:sz w:val="32"/>
          <w:szCs w:val="24"/>
          <w:highlight w:val="none"/>
          <w:u w:val="none" w:color="auto"/>
          <w:lang w:bidi="ar-SA"/>
        </w:rPr>
      </w:pPr>
      <w:r>
        <w:rPr>
          <w:rFonts w:hint="eastAsia" w:ascii="仿宋_GB2312" w:hAnsi="仿宋_GB2312" w:eastAsia="仿宋_GB2312" w:cs="仿宋_GB2312"/>
          <w:b w:val="0"/>
          <w:bCs w:val="0"/>
          <w:color w:val="auto"/>
          <w:kern w:val="0"/>
          <w:sz w:val="32"/>
          <w:szCs w:val="24"/>
          <w:highlight w:val="none"/>
          <w:u w:val="none" w:color="auto"/>
          <w:lang w:val="en-US" w:eastAsia="zh-CN" w:bidi="ar-SA"/>
        </w:rPr>
        <w:t>1.</w:t>
      </w:r>
      <w:r>
        <w:rPr>
          <w:rFonts w:hint="eastAsia" w:ascii="仿宋_GB2312" w:hAnsi="仿宋_GB2312" w:eastAsia="仿宋_GB2312" w:cs="仿宋_GB2312"/>
          <w:b w:val="0"/>
          <w:bCs w:val="0"/>
          <w:color w:val="auto"/>
          <w:kern w:val="0"/>
          <w:sz w:val="32"/>
          <w:szCs w:val="24"/>
          <w:highlight w:val="none"/>
          <w:u w:val="none" w:color="auto"/>
          <w:lang w:bidi="ar-SA"/>
        </w:rPr>
        <w:t>核实原件。</w:t>
      </w:r>
      <w:r>
        <w:rPr>
          <w:rFonts w:hint="eastAsia" w:ascii="仿宋_GB2312" w:hAnsi="仿宋_GB2312" w:eastAsia="仿宋_GB2312" w:cs="仿宋_GB2312"/>
          <w:b w:val="0"/>
          <w:bCs w:val="0"/>
          <w:color w:val="auto"/>
          <w:kern w:val="0"/>
          <w:sz w:val="32"/>
          <w:szCs w:val="24"/>
          <w:highlight w:val="none"/>
          <w:lang w:bidi="ar-SA"/>
        </w:rPr>
        <w:t>对申报人报送的申报材料核实原件，并加盖原件</w:t>
      </w:r>
      <w:r>
        <w:rPr>
          <w:rFonts w:hint="eastAsia" w:ascii="仿宋_GB2312" w:hAnsi="仿宋_GB2312" w:eastAsia="仿宋_GB2312" w:cs="仿宋_GB2312"/>
          <w:b w:val="0"/>
          <w:bCs w:val="0"/>
          <w:color w:val="auto"/>
          <w:kern w:val="0"/>
          <w:sz w:val="32"/>
          <w:szCs w:val="24"/>
          <w:highlight w:val="none"/>
          <w:lang w:eastAsia="zh-CN" w:bidi="ar-SA"/>
        </w:rPr>
        <w:t>核对</w:t>
      </w:r>
      <w:r>
        <w:rPr>
          <w:rFonts w:hint="eastAsia" w:ascii="仿宋_GB2312" w:hAnsi="仿宋_GB2312" w:eastAsia="仿宋_GB2312" w:cs="仿宋_GB2312"/>
          <w:b w:val="0"/>
          <w:bCs w:val="0"/>
          <w:color w:val="auto"/>
          <w:kern w:val="0"/>
          <w:sz w:val="32"/>
          <w:szCs w:val="24"/>
          <w:highlight w:val="none"/>
          <w:u w:val="none" w:color="auto"/>
          <w:lang w:bidi="ar-SA"/>
        </w:rPr>
        <w:t>章。</w:t>
      </w:r>
      <w:r>
        <w:rPr>
          <w:rFonts w:hint="eastAsia" w:ascii="仿宋_GB2312" w:hAnsi="仿宋_GB2312" w:eastAsia="仿宋_GB2312" w:cs="仿宋_GB2312"/>
          <w:b w:val="0"/>
          <w:bCs w:val="0"/>
          <w:color w:val="auto"/>
          <w:kern w:val="0"/>
          <w:sz w:val="32"/>
          <w:szCs w:val="24"/>
          <w:highlight w:val="none"/>
          <w:u w:val="none" w:color="auto"/>
          <w:lang w:val="en-US" w:eastAsia="zh-CN" w:bidi="ar-SA"/>
        </w:rPr>
        <w:t>我厅直属单位、在省工商局注册且没有明确上级主管单位的企业人员申报材料原件校核由</w:t>
      </w:r>
      <w:r>
        <w:rPr>
          <w:rFonts w:hint="eastAsia" w:ascii="仿宋_GB2312" w:hAnsi="仿宋_GB2312" w:cs="Times New Roman"/>
          <w:color w:val="auto"/>
          <w:kern w:val="0"/>
          <w:sz w:val="32"/>
          <w:szCs w:val="24"/>
          <w:highlight w:val="none"/>
          <w:u w:val="none" w:color="auto"/>
          <w:lang w:val="en-US" w:eastAsia="zh-CN" w:bidi="ar-SA"/>
        </w:rPr>
        <w:t>省建筑高评委</w:t>
      </w:r>
      <w:r>
        <w:rPr>
          <w:rFonts w:hint="eastAsia" w:ascii="仿宋_GB2312" w:hAnsi="仿宋_GB2312" w:eastAsia="仿宋_GB2312" w:cs="仿宋_GB2312"/>
          <w:b w:val="0"/>
          <w:bCs w:val="0"/>
          <w:color w:val="auto"/>
          <w:kern w:val="0"/>
          <w:sz w:val="32"/>
          <w:szCs w:val="24"/>
          <w:highlight w:val="none"/>
          <w:u w:val="none" w:color="auto"/>
          <w:lang w:val="en-US" w:eastAsia="zh-CN" w:bidi="ar-SA"/>
        </w:rPr>
        <w:t>材料受理窗口负责。</w:t>
      </w:r>
    </w:p>
    <w:p>
      <w:pPr>
        <w:keepNext w:val="0"/>
        <w:keepLines w:val="0"/>
        <w:pageBreakBefore w:val="0"/>
        <w:widowControl w:val="0"/>
        <w:kinsoku/>
        <w:wordWrap/>
        <w:overflowPunct w:val="0"/>
        <w:topLinePunct w:val="0"/>
        <w:autoSpaceDE/>
        <w:bidi w:val="0"/>
        <w:adjustRightInd/>
        <w:snapToGrid/>
        <w:spacing w:before="0" w:beforeLines="0" w:after="0" w:afterLines="0" w:line="600" w:lineRule="exact"/>
        <w:ind w:left="0" w:leftChars="0" w:right="0" w:rightChars="0" w:firstLine="640" w:firstLineChars="200"/>
        <w:jc w:val="both"/>
        <w:textAlignment w:val="auto"/>
        <w:outlineLvl w:val="9"/>
        <w:rPr>
          <w:rFonts w:hint="eastAsia" w:ascii="仿宋_GB2312" w:hAnsi="仿宋_GB2312" w:eastAsia="仿宋_GB2312" w:cs="仿宋_GB2312"/>
          <w:b w:val="0"/>
          <w:bCs w:val="0"/>
          <w:color w:val="auto"/>
          <w:kern w:val="0"/>
          <w:sz w:val="32"/>
          <w:szCs w:val="24"/>
          <w:highlight w:val="none"/>
          <w:lang w:bidi="ar-SA"/>
        </w:rPr>
      </w:pPr>
      <w:r>
        <w:rPr>
          <w:rFonts w:hint="eastAsia" w:ascii="仿宋_GB2312" w:hAnsi="仿宋_GB2312" w:eastAsia="仿宋_GB2312" w:cs="仿宋_GB2312"/>
          <w:b w:val="0"/>
          <w:bCs w:val="0"/>
          <w:color w:val="auto"/>
          <w:kern w:val="0"/>
          <w:sz w:val="32"/>
          <w:szCs w:val="24"/>
          <w:highlight w:val="none"/>
          <w:u w:val="none" w:color="auto"/>
          <w:lang w:val="en-US" w:eastAsia="zh-CN" w:bidi="ar-SA"/>
        </w:rPr>
        <w:t>2.</w:t>
      </w:r>
      <w:r>
        <w:rPr>
          <w:rFonts w:hint="eastAsia" w:ascii="仿宋_GB2312" w:hAnsi="仿宋_GB2312" w:eastAsia="仿宋_GB2312" w:cs="仿宋_GB2312"/>
          <w:b w:val="0"/>
          <w:bCs w:val="0"/>
          <w:color w:val="auto"/>
          <w:kern w:val="0"/>
          <w:sz w:val="32"/>
          <w:szCs w:val="24"/>
          <w:highlight w:val="none"/>
          <w:u w:val="none" w:color="auto"/>
          <w:lang w:bidi="ar-SA"/>
        </w:rPr>
        <w:t>标注</w:t>
      </w:r>
      <w:r>
        <w:rPr>
          <w:rFonts w:hint="eastAsia" w:ascii="仿宋_GB2312" w:hAnsi="仿宋_GB2312" w:eastAsia="仿宋_GB2312" w:cs="仿宋_GB2312"/>
          <w:b w:val="0"/>
          <w:bCs w:val="0"/>
          <w:color w:val="auto"/>
          <w:kern w:val="0"/>
          <w:sz w:val="32"/>
          <w:szCs w:val="24"/>
          <w:highlight w:val="none"/>
          <w:u w:val="none" w:color="auto"/>
          <w:lang w:eastAsia="zh-CN" w:bidi="ar-SA"/>
        </w:rPr>
        <w:t>所在地区或</w:t>
      </w:r>
      <w:r>
        <w:rPr>
          <w:rFonts w:hint="eastAsia" w:ascii="仿宋_GB2312" w:hAnsi="仿宋_GB2312" w:eastAsia="仿宋_GB2312" w:cs="仿宋_GB2312"/>
          <w:b w:val="0"/>
          <w:bCs w:val="0"/>
          <w:color w:val="auto"/>
          <w:kern w:val="0"/>
          <w:sz w:val="32"/>
          <w:szCs w:val="24"/>
          <w:highlight w:val="none"/>
          <w:u w:val="none" w:color="auto"/>
          <w:lang w:bidi="ar-SA"/>
        </w:rPr>
        <w:t>主管单位</w:t>
      </w:r>
      <w:r>
        <w:rPr>
          <w:rFonts w:hint="eastAsia" w:ascii="仿宋_GB2312" w:hAnsi="仿宋_GB2312" w:eastAsia="仿宋_GB2312" w:cs="仿宋_GB2312"/>
          <w:b w:val="0"/>
          <w:bCs w:val="0"/>
          <w:color w:val="auto"/>
          <w:kern w:val="0"/>
          <w:sz w:val="32"/>
          <w:szCs w:val="24"/>
          <w:highlight w:val="none"/>
          <w:u w:val="none" w:color="auto"/>
          <w:lang w:eastAsia="zh-CN" w:bidi="ar-SA"/>
        </w:rPr>
        <w:t>名称</w:t>
      </w:r>
      <w:r>
        <w:rPr>
          <w:rFonts w:hint="eastAsia" w:ascii="仿宋_GB2312" w:hAnsi="仿宋_GB2312" w:eastAsia="仿宋_GB2312" w:cs="仿宋_GB2312"/>
          <w:b w:val="0"/>
          <w:bCs w:val="0"/>
          <w:color w:val="auto"/>
          <w:kern w:val="0"/>
          <w:sz w:val="32"/>
          <w:szCs w:val="24"/>
          <w:highlight w:val="none"/>
          <w:u w:val="none" w:color="auto"/>
          <w:lang w:bidi="ar-SA"/>
        </w:rPr>
        <w:t>。在申报材料袋左上角标明申报人</w:t>
      </w:r>
      <w:r>
        <w:rPr>
          <w:rFonts w:hint="eastAsia" w:ascii="仿宋_GB2312" w:hAnsi="仿宋_GB2312" w:eastAsia="仿宋_GB2312" w:cs="仿宋_GB2312"/>
          <w:b w:val="0"/>
          <w:bCs w:val="0"/>
          <w:color w:val="auto"/>
          <w:kern w:val="0"/>
          <w:sz w:val="32"/>
          <w:szCs w:val="24"/>
          <w:highlight w:val="none"/>
          <w:lang w:bidi="ar-SA"/>
        </w:rPr>
        <w:t>所在</w:t>
      </w:r>
      <w:r>
        <w:rPr>
          <w:rFonts w:hint="eastAsia" w:ascii="仿宋_GB2312" w:hAnsi="仿宋_GB2312" w:cs="仿宋_GB2312"/>
          <w:b w:val="0"/>
          <w:bCs w:val="0"/>
          <w:color w:val="auto"/>
          <w:kern w:val="0"/>
          <w:sz w:val="32"/>
          <w:szCs w:val="24"/>
          <w:highlight w:val="none"/>
          <w:lang w:eastAsia="zh-CN" w:bidi="ar-SA"/>
        </w:rPr>
        <w:t>地市</w:t>
      </w:r>
      <w:r>
        <w:rPr>
          <w:rFonts w:hint="eastAsia" w:ascii="仿宋_GB2312" w:hAnsi="仿宋_GB2312" w:eastAsia="仿宋_GB2312" w:cs="仿宋_GB2312"/>
          <w:b w:val="0"/>
          <w:bCs w:val="0"/>
          <w:color w:val="auto"/>
          <w:kern w:val="0"/>
          <w:sz w:val="32"/>
          <w:szCs w:val="24"/>
          <w:highlight w:val="none"/>
          <w:lang w:bidi="ar-SA"/>
        </w:rPr>
        <w:t>或省主管单位。</w:t>
      </w:r>
      <w:r>
        <w:rPr>
          <w:rFonts w:hint="eastAsia" w:ascii="仿宋_GB2312" w:hAnsi="仿宋_GB2312" w:eastAsia="仿宋_GB2312" w:cs="仿宋_GB2312"/>
          <w:b w:val="0"/>
          <w:bCs w:val="0"/>
          <w:color w:val="auto"/>
          <w:kern w:val="0"/>
          <w:sz w:val="32"/>
          <w:szCs w:val="24"/>
          <w:highlight w:val="none"/>
          <w:lang w:bidi="ar-SA"/>
        </w:rPr>
        <w:br w:type="textWrapping"/>
      </w:r>
      <w:r>
        <w:rPr>
          <w:rFonts w:hint="eastAsia" w:ascii="仿宋_GB2312" w:hAnsi="仿宋_GB2312" w:eastAsia="仿宋_GB2312" w:cs="仿宋_GB2312"/>
          <w:b w:val="0"/>
          <w:bCs w:val="0"/>
          <w:color w:val="auto"/>
          <w:kern w:val="0"/>
          <w:sz w:val="32"/>
          <w:szCs w:val="24"/>
          <w:highlight w:val="none"/>
          <w:lang w:bidi="ar-SA"/>
        </w:rPr>
        <w:t>　　</w:t>
      </w:r>
      <w:r>
        <w:rPr>
          <w:rFonts w:hint="eastAsia" w:ascii="仿宋_GB2312" w:hAnsi="仿宋_GB2312" w:eastAsia="仿宋_GB2312" w:cs="仿宋_GB2312"/>
          <w:b w:val="0"/>
          <w:bCs w:val="0"/>
          <w:color w:val="auto"/>
          <w:kern w:val="0"/>
          <w:sz w:val="32"/>
          <w:szCs w:val="24"/>
          <w:highlight w:val="none"/>
          <w:lang w:val="en-US" w:eastAsia="zh-CN" w:bidi="ar-SA"/>
        </w:rPr>
        <w:t>3.</w:t>
      </w:r>
      <w:r>
        <w:rPr>
          <w:rFonts w:hint="eastAsia" w:ascii="仿宋_GB2312" w:hAnsi="仿宋_GB2312" w:eastAsia="仿宋_GB2312" w:cs="仿宋_GB2312"/>
          <w:b w:val="0"/>
          <w:bCs w:val="0"/>
          <w:color w:val="auto"/>
          <w:kern w:val="0"/>
          <w:sz w:val="32"/>
          <w:szCs w:val="24"/>
          <w:highlight w:val="none"/>
          <w:lang w:bidi="ar-SA"/>
        </w:rPr>
        <w:t>汇总申报人名单。填写</w:t>
      </w:r>
      <w:r>
        <w:rPr>
          <w:rFonts w:hint="eastAsia" w:ascii="仿宋_GB2312" w:hAnsi="仿宋_GB2312" w:eastAsia="仿宋_GB2312" w:cs="仿宋_GB2312"/>
          <w:color w:val="auto"/>
          <w:kern w:val="2"/>
          <w:sz w:val="32"/>
          <w:szCs w:val="32"/>
          <w:highlight w:val="none"/>
          <w:lang w:val="en-US" w:eastAsia="zh-CN" w:bidi="ar-SA"/>
        </w:rPr>
        <w:t>《202</w:t>
      </w:r>
      <w:r>
        <w:rPr>
          <w:rFonts w:hint="eastAsia" w:ascii="仿宋_GB2312" w:hAnsi="仿宋_GB2312" w:cs="仿宋_GB2312"/>
          <w:color w:val="auto"/>
          <w:kern w:val="2"/>
          <w:sz w:val="32"/>
          <w:szCs w:val="32"/>
          <w:highlight w:val="none"/>
          <w:lang w:val="en-US" w:eastAsia="zh-CN" w:bidi="ar-SA"/>
        </w:rPr>
        <w:t>2</w:t>
      </w:r>
      <w:r>
        <w:rPr>
          <w:rFonts w:hint="eastAsia" w:ascii="仿宋_GB2312" w:hAnsi="仿宋_GB2312" w:eastAsia="仿宋_GB2312" w:cs="仿宋_GB2312"/>
          <w:color w:val="auto"/>
          <w:kern w:val="2"/>
          <w:sz w:val="32"/>
          <w:szCs w:val="32"/>
          <w:highlight w:val="none"/>
          <w:lang w:val="en-US" w:eastAsia="zh-CN" w:bidi="ar-SA"/>
        </w:rPr>
        <w:t>年</w:t>
      </w:r>
      <w:r>
        <w:rPr>
          <w:rFonts w:hint="eastAsia" w:ascii="仿宋_GB2312" w:hAnsi="仿宋_GB2312" w:eastAsia="仿宋_GB2312" w:cs="仿宋_GB2312"/>
          <w:color w:val="auto"/>
          <w:kern w:val="2"/>
          <w:sz w:val="32"/>
          <w:szCs w:val="32"/>
          <w:highlight w:val="none"/>
          <w:u w:val="single"/>
          <w:lang w:val="en-US" w:eastAsia="zh-CN" w:bidi="ar-SA"/>
        </w:rPr>
        <w:t xml:space="preserve">    </w:t>
      </w:r>
      <w:r>
        <w:rPr>
          <w:rFonts w:hint="eastAsia" w:ascii="仿宋_GB2312" w:hAnsi="仿宋_GB2312" w:eastAsia="仿宋_GB2312" w:cs="仿宋_GB2312"/>
          <w:color w:val="auto"/>
          <w:kern w:val="2"/>
          <w:sz w:val="32"/>
          <w:szCs w:val="32"/>
          <w:highlight w:val="none"/>
          <w:lang w:val="en-US" w:eastAsia="zh-CN" w:bidi="ar-SA"/>
        </w:rPr>
        <w:t>市（单位）申报</w:t>
      </w:r>
      <w:r>
        <w:rPr>
          <w:rFonts w:hint="eastAsia" w:ascii="仿宋_GB2312" w:hAnsi="仿宋_GB2312" w:eastAsia="仿宋_GB2312" w:cs="仿宋_GB2312"/>
          <w:color w:val="auto"/>
          <w:kern w:val="2"/>
          <w:sz w:val="32"/>
          <w:szCs w:val="32"/>
          <w:highlight w:val="none"/>
          <w:u w:val="single"/>
          <w:lang w:val="en-US" w:eastAsia="zh-CN" w:bidi="ar-SA"/>
        </w:rPr>
        <w:t xml:space="preserve">  </w:t>
      </w:r>
      <w:r>
        <w:rPr>
          <w:rFonts w:hint="eastAsia" w:ascii="仿宋_GB2312" w:hAnsi="仿宋_GB2312" w:eastAsia="仿宋_GB2312" w:cs="仿宋_GB2312"/>
          <w:color w:val="auto"/>
          <w:kern w:val="2"/>
          <w:sz w:val="32"/>
          <w:szCs w:val="32"/>
          <w:highlight w:val="none"/>
          <w:lang w:val="en-US" w:eastAsia="zh-CN" w:bidi="ar-SA"/>
        </w:rPr>
        <w:t>级职称名单汇总表》</w:t>
      </w:r>
      <w:r>
        <w:rPr>
          <w:rFonts w:hint="eastAsia" w:ascii="仿宋_GB2312" w:hAnsi="仿宋_GB2312" w:eastAsia="仿宋_GB2312" w:cs="仿宋_GB2312"/>
          <w:b w:val="0"/>
          <w:bCs w:val="0"/>
          <w:color w:val="auto"/>
          <w:kern w:val="0"/>
          <w:sz w:val="32"/>
          <w:szCs w:val="24"/>
          <w:highlight w:val="none"/>
          <w:lang w:bidi="ar-SA"/>
        </w:rPr>
        <w:t>（附件</w:t>
      </w:r>
      <w:r>
        <w:rPr>
          <w:rFonts w:hint="eastAsia" w:ascii="仿宋_GB2312" w:hAnsi="仿宋_GB2312" w:cs="仿宋_GB2312"/>
          <w:b w:val="0"/>
          <w:bCs w:val="0"/>
          <w:color w:val="auto"/>
          <w:kern w:val="0"/>
          <w:sz w:val="32"/>
          <w:szCs w:val="24"/>
          <w:highlight w:val="none"/>
          <w:lang w:val="en-US" w:eastAsia="zh-CN" w:bidi="ar-SA"/>
        </w:rPr>
        <w:t>5</w:t>
      </w:r>
      <w:r>
        <w:rPr>
          <w:rFonts w:hint="eastAsia" w:ascii="仿宋_GB2312" w:hAnsi="仿宋_GB2312" w:eastAsia="仿宋_GB2312" w:cs="仿宋_GB2312"/>
          <w:b w:val="0"/>
          <w:bCs w:val="0"/>
          <w:color w:val="auto"/>
          <w:kern w:val="0"/>
          <w:sz w:val="32"/>
          <w:szCs w:val="24"/>
          <w:highlight w:val="none"/>
          <w:lang w:bidi="ar-SA"/>
        </w:rPr>
        <w:t>），汇总表按《</w:t>
      </w:r>
      <w:r>
        <w:rPr>
          <w:rFonts w:hint="eastAsia" w:ascii="仿宋_GB2312" w:hAnsi="仿宋_GB2312" w:eastAsia="仿宋_GB2312" w:cs="仿宋_GB2312"/>
          <w:b w:val="0"/>
          <w:bCs w:val="0"/>
          <w:color w:val="auto"/>
          <w:kern w:val="0"/>
          <w:sz w:val="32"/>
          <w:szCs w:val="24"/>
          <w:highlight w:val="none"/>
          <w:lang w:eastAsia="zh-CN" w:bidi="ar-SA"/>
        </w:rPr>
        <w:t>建筑工程</w:t>
      </w:r>
      <w:r>
        <w:rPr>
          <w:rFonts w:hint="eastAsia" w:ascii="仿宋_GB2312" w:hAnsi="仿宋_GB2312" w:eastAsia="仿宋_GB2312" w:cs="仿宋_GB2312"/>
          <w:b w:val="0"/>
          <w:bCs w:val="0"/>
          <w:color w:val="auto"/>
          <w:kern w:val="0"/>
          <w:sz w:val="32"/>
          <w:szCs w:val="24"/>
          <w:highlight w:val="none"/>
          <w:lang w:bidi="ar-SA"/>
        </w:rPr>
        <w:t>专业名称参照表》（附件</w:t>
      </w:r>
      <w:r>
        <w:rPr>
          <w:rFonts w:hint="eastAsia" w:ascii="仿宋_GB2312" w:hAnsi="仿宋_GB2312" w:cs="仿宋_GB2312"/>
          <w:b w:val="0"/>
          <w:bCs w:val="0"/>
          <w:color w:val="auto"/>
          <w:kern w:val="0"/>
          <w:sz w:val="32"/>
          <w:szCs w:val="24"/>
          <w:highlight w:val="none"/>
          <w:lang w:val="en-US" w:eastAsia="zh-CN" w:bidi="ar-SA"/>
        </w:rPr>
        <w:t>6</w:t>
      </w:r>
      <w:r>
        <w:rPr>
          <w:rFonts w:hint="eastAsia" w:ascii="仿宋_GB2312" w:hAnsi="仿宋_GB2312" w:eastAsia="仿宋_GB2312" w:cs="仿宋_GB2312"/>
          <w:b w:val="0"/>
          <w:bCs w:val="0"/>
          <w:color w:val="auto"/>
          <w:kern w:val="0"/>
          <w:sz w:val="32"/>
          <w:szCs w:val="24"/>
          <w:highlight w:val="none"/>
          <w:lang w:bidi="ar-SA"/>
        </w:rPr>
        <w:t>）专业名称顺序排序，同一专业集中排序，提交电子版（excel格式）、纸质版各一份。</w:t>
      </w:r>
      <w:r>
        <w:rPr>
          <w:rFonts w:hint="eastAsia" w:ascii="仿宋_GB2312" w:hAnsi="仿宋_GB2312" w:eastAsia="仿宋_GB2312" w:cs="仿宋_GB2312"/>
          <w:b w:val="0"/>
          <w:bCs w:val="0"/>
          <w:color w:val="auto"/>
          <w:kern w:val="0"/>
          <w:sz w:val="32"/>
          <w:szCs w:val="24"/>
          <w:highlight w:val="none"/>
          <w:lang w:val="en-US" w:eastAsia="zh-CN" w:bidi="ar-SA"/>
        </w:rPr>
        <w:t>应对</w:t>
      </w:r>
      <w:r>
        <w:rPr>
          <w:rFonts w:hint="eastAsia" w:ascii="仿宋_GB2312" w:hAnsi="仿宋_GB2312" w:cs="仿宋_GB2312"/>
          <w:b w:val="0"/>
          <w:bCs w:val="0"/>
          <w:color w:val="auto"/>
          <w:kern w:val="0"/>
          <w:sz w:val="32"/>
          <w:szCs w:val="24"/>
          <w:highlight w:val="none"/>
          <w:lang w:val="en-US" w:eastAsia="zh-CN" w:bidi="ar-SA"/>
        </w:rPr>
        <w:t>高</w:t>
      </w:r>
      <w:r>
        <w:rPr>
          <w:rFonts w:hint="eastAsia" w:ascii="仿宋_GB2312" w:hAnsi="仿宋_GB2312" w:eastAsia="仿宋_GB2312" w:cs="仿宋_GB2312"/>
          <w:b w:val="0"/>
          <w:bCs w:val="0"/>
          <w:color w:val="auto"/>
          <w:kern w:val="0"/>
          <w:sz w:val="32"/>
          <w:szCs w:val="24"/>
          <w:highlight w:val="none"/>
          <w:lang w:val="en-US" w:eastAsia="zh-CN" w:bidi="ar-SA"/>
        </w:rPr>
        <w:t>技能人才、职业资格人员、破格申报人员、申报两个系列职称或转系列评审晋升、转换岗位申报新岗位职称的人员在备注栏进行说明，并将其名单排在同专业最后。</w:t>
      </w:r>
      <w:r>
        <w:rPr>
          <w:rFonts w:hint="eastAsia" w:ascii="仿宋_GB2312" w:hAnsi="仿宋_GB2312" w:eastAsia="仿宋_GB2312" w:cs="仿宋_GB2312"/>
          <w:b w:val="0"/>
          <w:bCs w:val="0"/>
          <w:color w:val="auto"/>
          <w:kern w:val="0"/>
          <w:sz w:val="32"/>
          <w:szCs w:val="24"/>
          <w:highlight w:val="none"/>
          <w:lang w:bidi="ar-SA"/>
        </w:rPr>
        <w:t>申报材料按汇总表序号</w:t>
      </w:r>
      <w:r>
        <w:rPr>
          <w:rFonts w:hint="eastAsia" w:ascii="仿宋_GB2312" w:hAnsi="仿宋_GB2312" w:eastAsia="仿宋_GB2312" w:cs="仿宋_GB2312"/>
          <w:b w:val="0"/>
          <w:bCs w:val="0"/>
          <w:color w:val="auto"/>
          <w:kern w:val="0"/>
          <w:sz w:val="32"/>
          <w:szCs w:val="24"/>
          <w:highlight w:val="none"/>
          <w:lang w:eastAsia="zh-CN" w:bidi="ar-SA"/>
        </w:rPr>
        <w:t>顺序</w:t>
      </w:r>
      <w:r>
        <w:rPr>
          <w:rFonts w:hint="eastAsia" w:ascii="仿宋_GB2312" w:hAnsi="仿宋_GB2312" w:eastAsia="仿宋_GB2312" w:cs="仿宋_GB2312"/>
          <w:b w:val="0"/>
          <w:bCs w:val="0"/>
          <w:color w:val="auto"/>
          <w:kern w:val="0"/>
          <w:sz w:val="32"/>
          <w:szCs w:val="24"/>
          <w:highlight w:val="none"/>
          <w:lang w:bidi="ar-SA"/>
        </w:rPr>
        <w:t>整理。</w:t>
      </w:r>
    </w:p>
    <w:p>
      <w:pPr>
        <w:keepNext w:val="0"/>
        <w:keepLines w:val="0"/>
        <w:pageBreakBefore w:val="0"/>
        <w:widowControl w:val="0"/>
        <w:kinsoku/>
        <w:wordWrap/>
        <w:overflowPunct w:val="0"/>
        <w:topLinePunct w:val="0"/>
        <w:autoSpaceDE/>
        <w:autoSpaceDN/>
        <w:bidi w:val="0"/>
        <w:adjustRightInd/>
        <w:snapToGrid/>
        <w:spacing w:before="0" w:beforeLines="0" w:after="0" w:afterLines="0" w:line="600" w:lineRule="exact"/>
        <w:ind w:left="0" w:leftChars="0" w:right="0" w:rightChars="0" w:firstLine="640" w:firstLineChars="200"/>
        <w:jc w:val="both"/>
        <w:textAlignment w:val="auto"/>
        <w:outlineLvl w:val="9"/>
        <w:rPr>
          <w:rFonts w:hint="eastAsia" w:ascii="仿宋_GB2312" w:hAnsi="仿宋_GB2312" w:eastAsia="仿宋_GB2312" w:cs="仿宋_GB2312"/>
          <w:b w:val="0"/>
          <w:bCs w:val="0"/>
          <w:color w:val="auto"/>
          <w:kern w:val="0"/>
          <w:sz w:val="32"/>
          <w:szCs w:val="24"/>
          <w:highlight w:val="none"/>
          <w:u w:val="none" w:color="auto"/>
          <w:lang w:eastAsia="zh-CN" w:bidi="ar-SA"/>
        </w:rPr>
      </w:pPr>
      <w:r>
        <w:rPr>
          <w:rFonts w:hint="eastAsia" w:ascii="仿宋_GB2312" w:hAnsi="仿宋_GB2312" w:eastAsia="仿宋_GB2312" w:cs="仿宋_GB2312"/>
          <w:b w:val="0"/>
          <w:bCs w:val="0"/>
          <w:color w:val="auto"/>
          <w:kern w:val="0"/>
          <w:sz w:val="32"/>
          <w:szCs w:val="24"/>
          <w:highlight w:val="none"/>
          <w:u w:val="none" w:color="auto"/>
          <w:lang w:val="en-US" w:eastAsia="zh-CN" w:bidi="ar-SA"/>
        </w:rPr>
        <w:t>4.汇总申报人信息。</w:t>
      </w:r>
      <w:r>
        <w:rPr>
          <w:rFonts w:hint="eastAsia" w:ascii="仿宋_GB2312" w:hAnsi="仿宋_GB2312" w:eastAsia="仿宋_GB2312" w:cs="仿宋_GB2312"/>
          <w:b w:val="0"/>
          <w:bCs w:val="0"/>
          <w:color w:val="auto"/>
          <w:kern w:val="0"/>
          <w:sz w:val="32"/>
          <w:szCs w:val="24"/>
          <w:highlight w:val="none"/>
          <w:lang w:eastAsia="zh-CN" w:bidi="ar-SA"/>
        </w:rPr>
        <w:t>按</w:t>
      </w:r>
      <w:r>
        <w:rPr>
          <w:rFonts w:hint="eastAsia" w:ascii="仿宋_GB2312" w:hAnsi="仿宋_GB2312" w:eastAsia="仿宋_GB2312" w:cs="仿宋_GB2312"/>
          <w:b w:val="0"/>
          <w:bCs w:val="0"/>
          <w:color w:val="auto"/>
          <w:kern w:val="0"/>
          <w:sz w:val="32"/>
          <w:szCs w:val="24"/>
          <w:highlight w:val="none"/>
          <w:lang w:bidi="ar-SA"/>
        </w:rPr>
        <w:t>申报名单汇总表顺序排列汇总所有申报人以姓名命名的电子文件夹（以word</w:t>
      </w:r>
      <w:r>
        <w:rPr>
          <w:rFonts w:hint="eastAsia" w:ascii="仿宋_GB2312" w:hAnsi="仿宋_GB2312" w:eastAsia="仿宋_GB2312" w:cs="仿宋_GB2312"/>
          <w:b w:val="0"/>
          <w:bCs w:val="0"/>
          <w:color w:val="auto"/>
          <w:kern w:val="0"/>
          <w:sz w:val="32"/>
          <w:szCs w:val="24"/>
          <w:highlight w:val="none"/>
          <w:lang w:val="en-US" w:eastAsia="zh-CN" w:bidi="ar-SA"/>
        </w:rPr>
        <w:t>/</w:t>
      </w:r>
      <w:r>
        <w:rPr>
          <w:rFonts w:hint="eastAsia" w:ascii="仿宋_GB2312" w:hAnsi="仿宋_GB2312" w:eastAsia="仿宋_GB2312" w:cs="仿宋_GB2312"/>
          <w:b w:val="0"/>
          <w:bCs w:val="0"/>
          <w:color w:val="auto"/>
          <w:kern w:val="0"/>
          <w:sz w:val="32"/>
          <w:szCs w:val="24"/>
          <w:highlight w:val="none"/>
          <w:lang w:bidi="ar-SA"/>
        </w:rPr>
        <w:t>excel格式，一人一文件夹），内容包括：《(</w:t>
      </w:r>
      <w:r>
        <w:rPr>
          <w:rFonts w:hint="eastAsia" w:ascii="仿宋_GB2312" w:hAnsi="仿宋_GB2312" w:eastAsia="仿宋_GB2312" w:cs="仿宋_GB2312"/>
          <w:b w:val="0"/>
          <w:bCs w:val="0"/>
          <w:color w:val="auto"/>
          <w:kern w:val="0"/>
          <w:sz w:val="32"/>
          <w:szCs w:val="24"/>
          <w:highlight w:val="none"/>
          <w:lang w:val="en-US" w:eastAsia="zh-CN" w:bidi="ar-SA"/>
        </w:rPr>
        <w:t xml:space="preserve">  </w:t>
      </w:r>
      <w:r>
        <w:rPr>
          <w:rFonts w:hint="eastAsia" w:ascii="仿宋_GB2312" w:hAnsi="仿宋_GB2312" w:eastAsia="仿宋_GB2312" w:cs="仿宋_GB2312"/>
          <w:b w:val="0"/>
          <w:bCs w:val="0"/>
          <w:color w:val="auto"/>
          <w:kern w:val="0"/>
          <w:sz w:val="32"/>
          <w:szCs w:val="24"/>
          <w:highlight w:val="none"/>
          <w:lang w:bidi="ar-SA"/>
        </w:rPr>
        <w:t>)级</w:t>
      </w:r>
      <w:r>
        <w:rPr>
          <w:rFonts w:hint="eastAsia" w:ascii="仿宋_GB2312" w:hAnsi="仿宋_GB2312" w:eastAsia="仿宋_GB2312" w:cs="仿宋_GB2312"/>
          <w:b w:val="0"/>
          <w:bCs w:val="0"/>
          <w:color w:val="auto"/>
          <w:kern w:val="0"/>
          <w:sz w:val="32"/>
          <w:szCs w:val="24"/>
          <w:highlight w:val="none"/>
          <w:lang w:eastAsia="zh-CN" w:bidi="ar-SA"/>
        </w:rPr>
        <w:t>职称</w:t>
      </w:r>
      <w:r>
        <w:rPr>
          <w:rFonts w:hint="eastAsia" w:ascii="仿宋_GB2312" w:hAnsi="仿宋_GB2312" w:eastAsia="仿宋_GB2312" w:cs="仿宋_GB2312"/>
          <w:b w:val="0"/>
          <w:bCs w:val="0"/>
          <w:color w:val="auto"/>
          <w:kern w:val="0"/>
          <w:sz w:val="32"/>
          <w:szCs w:val="24"/>
          <w:highlight w:val="none"/>
          <w:lang w:bidi="ar-SA"/>
        </w:rPr>
        <w:t>申报人基本情况及评审登记表》</w:t>
      </w:r>
      <w:r>
        <w:rPr>
          <w:rFonts w:hint="eastAsia" w:ascii="仿宋_GB2312" w:hAnsi="仿宋_GB2312" w:eastAsia="仿宋_GB2312" w:cs="仿宋_GB2312"/>
          <w:b w:val="0"/>
          <w:bCs w:val="0"/>
          <w:color w:val="auto"/>
          <w:kern w:val="0"/>
          <w:sz w:val="32"/>
          <w:szCs w:val="24"/>
          <w:highlight w:val="none"/>
          <w:lang w:eastAsia="zh-CN" w:bidi="ar-SA"/>
        </w:rPr>
        <w:t>《申报建筑工程</w:t>
      </w:r>
      <w:r>
        <w:rPr>
          <w:rFonts w:hint="eastAsia" w:ascii="仿宋_GB2312" w:hAnsi="仿宋_GB2312" w:eastAsia="仿宋_GB2312" w:cs="仿宋_GB2312"/>
          <w:b w:val="0"/>
          <w:bCs w:val="0"/>
          <w:color w:val="auto"/>
          <w:kern w:val="0"/>
          <w:sz w:val="32"/>
          <w:szCs w:val="24"/>
          <w:highlight w:val="none"/>
          <w:u w:val="single"/>
          <w:lang w:bidi="ar-SA"/>
        </w:rPr>
        <w:t xml:space="preserve">  </w:t>
      </w:r>
      <w:r>
        <w:rPr>
          <w:rFonts w:hint="eastAsia" w:ascii="仿宋_GB2312" w:hAnsi="仿宋_GB2312" w:eastAsia="仿宋_GB2312" w:cs="仿宋_GB2312"/>
          <w:b w:val="0"/>
          <w:bCs w:val="0"/>
          <w:color w:val="auto"/>
          <w:kern w:val="0"/>
          <w:sz w:val="32"/>
          <w:szCs w:val="24"/>
          <w:highlight w:val="none"/>
          <w:lang w:eastAsia="zh-CN" w:bidi="ar-SA"/>
        </w:rPr>
        <w:t>级职称论文（著作）鉴定表》（附件</w:t>
      </w:r>
      <w:r>
        <w:rPr>
          <w:rFonts w:hint="eastAsia" w:ascii="仿宋_GB2312" w:hAnsi="仿宋_GB2312" w:cs="仿宋_GB2312"/>
          <w:b w:val="0"/>
          <w:bCs w:val="0"/>
          <w:color w:val="auto"/>
          <w:kern w:val="0"/>
          <w:sz w:val="32"/>
          <w:szCs w:val="24"/>
          <w:highlight w:val="none"/>
          <w:lang w:val="en-US" w:eastAsia="zh-CN" w:bidi="ar-SA"/>
        </w:rPr>
        <w:t>7</w:t>
      </w:r>
      <w:r>
        <w:rPr>
          <w:rFonts w:hint="eastAsia" w:ascii="仿宋_GB2312" w:hAnsi="仿宋_GB2312" w:eastAsia="仿宋_GB2312" w:cs="仿宋_GB2312"/>
          <w:b w:val="0"/>
          <w:bCs w:val="0"/>
          <w:color w:val="auto"/>
          <w:kern w:val="0"/>
          <w:sz w:val="32"/>
          <w:szCs w:val="24"/>
          <w:highlight w:val="none"/>
          <w:lang w:eastAsia="zh-CN" w:bidi="ar-SA"/>
        </w:rPr>
        <w:t>）</w:t>
      </w:r>
      <w:r>
        <w:rPr>
          <w:rFonts w:hint="eastAsia" w:ascii="仿宋_GB2312" w:hAnsi="仿宋_GB2312" w:cs="仿宋_GB2312"/>
          <w:b w:val="0"/>
          <w:bCs w:val="0"/>
          <w:color w:val="auto"/>
          <w:kern w:val="0"/>
          <w:sz w:val="32"/>
          <w:szCs w:val="24"/>
          <w:highlight w:val="none"/>
          <w:lang w:eastAsia="zh-CN" w:bidi="ar-SA"/>
        </w:rPr>
        <w:t>，</w:t>
      </w:r>
      <w:r>
        <w:rPr>
          <w:rFonts w:hint="eastAsia" w:ascii="仿宋_GB2312" w:hAnsi="仿宋_GB2312" w:eastAsia="仿宋_GB2312"/>
          <w:color w:val="auto"/>
          <w:sz w:val="32"/>
          <w:szCs w:val="24"/>
          <w:highlight w:val="none"/>
          <w:u w:val="none" w:color="auto"/>
          <w:lang w:val="en-US" w:eastAsia="zh-CN"/>
        </w:rPr>
        <w:t>原</w:t>
      </w:r>
      <w:r>
        <w:rPr>
          <w:rFonts w:hint="eastAsia" w:ascii="仿宋_GB2312" w:hAnsi="仿宋_GB2312" w:eastAsia="仿宋_GB2312" w:cs="仿宋_GB2312"/>
          <w:b w:val="0"/>
          <w:bCs/>
          <w:color w:val="auto"/>
          <w:sz w:val="32"/>
          <w:szCs w:val="24"/>
          <w:highlight w:val="none"/>
          <w:u w:val="none" w:color="auto"/>
          <w:lang w:eastAsia="zh-CN"/>
        </w:rPr>
        <w:t>专业技术</w:t>
      </w:r>
      <w:r>
        <w:rPr>
          <w:rFonts w:hint="eastAsia" w:ascii="仿宋_GB2312" w:hAnsi="仿宋_GB2312" w:eastAsia="仿宋_GB2312" w:cs="仿宋_GB2312"/>
          <w:b w:val="0"/>
          <w:bCs/>
          <w:color w:val="auto"/>
          <w:sz w:val="32"/>
          <w:szCs w:val="24"/>
          <w:highlight w:val="none"/>
          <w:u w:val="none" w:color="auto"/>
        </w:rPr>
        <w:t>资格</w:t>
      </w:r>
      <w:r>
        <w:rPr>
          <w:rFonts w:hint="eastAsia" w:ascii="仿宋_GB2312" w:hAnsi="仿宋_GB2312" w:eastAsia="仿宋_GB2312" w:cs="仿宋_GB2312"/>
          <w:b w:val="0"/>
          <w:bCs/>
          <w:color w:val="auto"/>
          <w:sz w:val="32"/>
          <w:szCs w:val="24"/>
          <w:highlight w:val="none"/>
          <w:u w:val="none" w:color="auto"/>
          <w:lang w:eastAsia="zh-CN"/>
        </w:rPr>
        <w:t>（职称）</w:t>
      </w:r>
      <w:r>
        <w:rPr>
          <w:rFonts w:hint="eastAsia" w:ascii="仿宋_GB2312" w:hAnsi="仿宋_GB2312" w:eastAsia="仿宋_GB2312" w:cs="仿宋_GB2312"/>
          <w:b w:val="0"/>
          <w:bCs/>
          <w:color w:val="auto"/>
          <w:sz w:val="32"/>
          <w:szCs w:val="24"/>
          <w:highlight w:val="none"/>
          <w:u w:val="none" w:color="auto"/>
        </w:rPr>
        <w:t>证书</w:t>
      </w:r>
      <w:r>
        <w:rPr>
          <w:rFonts w:hint="eastAsia" w:ascii="仿宋_GB2312" w:hAnsi="仿宋_GB2312" w:eastAsia="仿宋_GB2312" w:cs="仿宋_GB2312"/>
          <w:b w:val="0"/>
          <w:bCs/>
          <w:color w:val="auto"/>
          <w:sz w:val="32"/>
          <w:szCs w:val="24"/>
          <w:highlight w:val="none"/>
          <w:u w:val="none" w:color="auto"/>
          <w:lang w:val="en-US" w:eastAsia="zh-CN"/>
        </w:rPr>
        <w:t>或</w:t>
      </w:r>
      <w:r>
        <w:rPr>
          <w:rFonts w:hint="eastAsia" w:ascii="仿宋_GB2312" w:hAnsi="仿宋_GB2312" w:eastAsia="仿宋_GB2312" w:cs="仿宋_GB2312"/>
          <w:b w:val="0"/>
          <w:bCs/>
          <w:i w:val="0"/>
          <w:iCs w:val="0"/>
          <w:color w:val="auto"/>
          <w:sz w:val="32"/>
          <w:szCs w:val="24"/>
          <w:highlight w:val="none"/>
          <w:u w:val="none" w:color="auto"/>
          <w:lang w:val="en-US" w:eastAsia="zh-CN"/>
        </w:rPr>
        <w:t>职业资格证书、</w:t>
      </w:r>
      <w:r>
        <w:rPr>
          <w:rFonts w:hint="eastAsia" w:ascii="仿宋_GB2312" w:hAnsi="仿宋_GB2312" w:eastAsia="仿宋_GB2312" w:cs="仿宋_GB2312"/>
          <w:b w:val="0"/>
          <w:bCs w:val="0"/>
          <w:color w:val="auto"/>
          <w:sz w:val="32"/>
          <w:szCs w:val="24"/>
          <w:highlight w:val="none"/>
          <w:u w:val="none" w:color="auto"/>
          <w:lang w:val="en-US" w:eastAsia="zh-CN"/>
        </w:rPr>
        <w:t>职业技能证书扫描件</w:t>
      </w:r>
      <w:r>
        <w:rPr>
          <w:rFonts w:hint="eastAsia" w:ascii="仿宋_GB2312" w:hAnsi="仿宋_GB2312" w:eastAsia="仿宋_GB2312" w:cs="仿宋_GB2312"/>
          <w:b w:val="0"/>
          <w:bCs w:val="0"/>
          <w:color w:val="auto"/>
          <w:kern w:val="0"/>
          <w:sz w:val="32"/>
          <w:szCs w:val="24"/>
          <w:highlight w:val="none"/>
          <w:u w:val="none" w:color="auto"/>
          <w:lang w:eastAsia="zh-CN" w:bidi="ar-SA"/>
        </w:rPr>
        <w:t>。</w:t>
      </w:r>
    </w:p>
    <w:p>
      <w:pPr>
        <w:keepNext w:val="0"/>
        <w:keepLines w:val="0"/>
        <w:pageBreakBefore w:val="0"/>
        <w:widowControl w:val="0"/>
        <w:kinsoku/>
        <w:wordWrap/>
        <w:overflowPunct w:val="0"/>
        <w:topLinePunct w:val="0"/>
        <w:autoSpaceDE/>
        <w:autoSpaceDN w:val="0"/>
        <w:bidi w:val="0"/>
        <w:adjustRightInd/>
        <w:snapToGrid/>
        <w:spacing w:before="0" w:beforeLines="0" w:after="0" w:afterLines="0" w:line="600" w:lineRule="exact"/>
        <w:ind w:left="0" w:leftChars="0" w:right="0" w:rightChars="0" w:firstLine="640" w:firstLineChars="200"/>
        <w:jc w:val="both"/>
        <w:textAlignment w:val="auto"/>
        <w:outlineLvl w:val="9"/>
        <w:rPr>
          <w:rFonts w:hint="eastAsia" w:ascii="仿宋_GB2312" w:hAnsi="仿宋_GB2312" w:eastAsia="仿宋_GB2312" w:cs="仿宋_GB2312"/>
          <w:b w:val="0"/>
          <w:bCs/>
          <w:color w:val="auto"/>
          <w:kern w:val="0"/>
          <w:sz w:val="32"/>
          <w:szCs w:val="24"/>
          <w:highlight w:val="none"/>
          <w:lang w:val="en-US" w:eastAsia="zh-CN" w:bidi="ar-SA"/>
        </w:rPr>
      </w:pPr>
      <w:r>
        <w:rPr>
          <w:rFonts w:hint="eastAsia" w:ascii="黑体" w:hAnsi="黑体" w:eastAsia="黑体" w:cs="黑体"/>
          <w:b w:val="0"/>
          <w:bCs/>
          <w:color w:val="auto"/>
          <w:kern w:val="0"/>
          <w:sz w:val="32"/>
          <w:szCs w:val="32"/>
          <w:highlight w:val="none"/>
          <w:lang w:eastAsia="zh-CN" w:bidi="ar-SA"/>
        </w:rPr>
        <w:t>六</w:t>
      </w:r>
      <w:r>
        <w:rPr>
          <w:rFonts w:hint="eastAsia" w:ascii="黑体" w:hAnsi="黑体" w:eastAsia="黑体" w:cs="黑体"/>
          <w:b w:val="0"/>
          <w:bCs/>
          <w:color w:val="auto"/>
          <w:kern w:val="0"/>
          <w:sz w:val="32"/>
          <w:szCs w:val="32"/>
          <w:highlight w:val="none"/>
          <w:lang w:bidi="ar-SA"/>
        </w:rPr>
        <w:t>、凡属下列情况之一的申报材料不予受理</w:t>
      </w:r>
      <w:r>
        <w:rPr>
          <w:rFonts w:hint="eastAsia" w:ascii="黑体" w:hAnsi="黑体" w:eastAsia="黑体" w:cs="黑体"/>
          <w:b/>
          <w:color w:val="auto"/>
          <w:kern w:val="0"/>
          <w:sz w:val="32"/>
          <w:szCs w:val="32"/>
          <w:highlight w:val="none"/>
          <w:lang w:bidi="ar-SA"/>
        </w:rPr>
        <w:br w:type="textWrapping"/>
      </w:r>
      <w:r>
        <w:rPr>
          <w:rFonts w:hint="eastAsia" w:ascii="黑体" w:hAnsi="黑体" w:eastAsia="黑体" w:cs="黑体"/>
          <w:b w:val="0"/>
          <w:bCs/>
          <w:color w:val="auto"/>
          <w:kern w:val="0"/>
          <w:sz w:val="32"/>
          <w:szCs w:val="32"/>
          <w:highlight w:val="none"/>
          <w:lang w:val="en-US" w:eastAsia="zh-CN" w:bidi="ar-SA"/>
        </w:rPr>
        <w:t xml:space="preserve">    </w:t>
      </w:r>
      <w:r>
        <w:rPr>
          <w:rFonts w:hint="eastAsia" w:ascii="仿宋_GB2312" w:hAnsi="仿宋_GB2312" w:eastAsia="仿宋_GB2312" w:cs="仿宋_GB2312"/>
          <w:b w:val="0"/>
          <w:bCs/>
          <w:color w:val="auto"/>
          <w:kern w:val="0"/>
          <w:sz w:val="32"/>
          <w:szCs w:val="24"/>
          <w:highlight w:val="none"/>
          <w:lang w:val="en-US" w:eastAsia="zh-CN" w:bidi="ar-SA"/>
        </w:rPr>
        <w:t>（一）不符合</w:t>
      </w:r>
      <w:r>
        <w:rPr>
          <w:rFonts w:hint="eastAsia" w:ascii="仿宋_GB2312" w:hAnsi="仿宋_GB2312" w:cs="仿宋_GB2312"/>
          <w:b w:val="0"/>
          <w:bCs/>
          <w:color w:val="auto"/>
          <w:kern w:val="0"/>
          <w:sz w:val="32"/>
          <w:szCs w:val="24"/>
          <w:highlight w:val="none"/>
          <w:lang w:val="en-US" w:eastAsia="zh-CN" w:bidi="ar-SA"/>
        </w:rPr>
        <w:t>申报条件</w:t>
      </w:r>
      <w:r>
        <w:rPr>
          <w:rFonts w:hint="eastAsia" w:ascii="仿宋_GB2312" w:hAnsi="仿宋_GB2312" w:eastAsia="仿宋_GB2312" w:cs="仿宋_GB2312"/>
          <w:b w:val="0"/>
          <w:bCs/>
          <w:color w:val="auto"/>
          <w:kern w:val="0"/>
          <w:sz w:val="32"/>
          <w:szCs w:val="24"/>
          <w:highlight w:val="none"/>
          <w:lang w:val="en-US" w:eastAsia="zh-CN" w:bidi="ar-SA"/>
        </w:rPr>
        <w:t>。</w:t>
      </w:r>
    </w:p>
    <w:p>
      <w:pPr>
        <w:keepNext w:val="0"/>
        <w:keepLines w:val="0"/>
        <w:pageBreakBefore w:val="0"/>
        <w:widowControl w:val="0"/>
        <w:kinsoku/>
        <w:wordWrap/>
        <w:overflowPunct w:val="0"/>
        <w:topLinePunct w:val="0"/>
        <w:autoSpaceDE/>
        <w:autoSpaceDN w:val="0"/>
        <w:bidi w:val="0"/>
        <w:adjustRightInd/>
        <w:snapToGrid/>
        <w:spacing w:before="0" w:beforeLines="0" w:after="0" w:afterLines="0" w:line="600" w:lineRule="exact"/>
        <w:ind w:left="0" w:leftChars="0" w:right="0" w:rightChars="0" w:firstLine="640" w:firstLineChars="200"/>
        <w:jc w:val="both"/>
        <w:textAlignment w:val="auto"/>
        <w:outlineLvl w:val="9"/>
        <w:rPr>
          <w:rFonts w:hint="eastAsia" w:ascii="仿宋_GB2312" w:hAnsi="仿宋_GB2312" w:eastAsia="仿宋_GB2312" w:cs="仿宋_GB2312"/>
          <w:b w:val="0"/>
          <w:bCs/>
          <w:color w:val="auto"/>
          <w:kern w:val="0"/>
          <w:sz w:val="32"/>
          <w:szCs w:val="24"/>
          <w:highlight w:val="none"/>
          <w:lang w:bidi="ar-SA"/>
        </w:rPr>
      </w:pPr>
      <w:r>
        <w:rPr>
          <w:rFonts w:hint="eastAsia" w:ascii="仿宋_GB2312" w:hAnsi="仿宋_GB2312" w:eastAsia="仿宋_GB2312" w:cs="仿宋_GB2312"/>
          <w:b w:val="0"/>
          <w:bCs/>
          <w:color w:val="auto"/>
          <w:kern w:val="0"/>
          <w:sz w:val="32"/>
          <w:szCs w:val="24"/>
          <w:highlight w:val="none"/>
          <w:lang w:bidi="ar-SA"/>
        </w:rPr>
        <w:t>（</w:t>
      </w:r>
      <w:r>
        <w:rPr>
          <w:rFonts w:hint="eastAsia" w:ascii="仿宋_GB2312" w:hAnsi="仿宋_GB2312" w:eastAsia="仿宋_GB2312" w:cs="仿宋_GB2312"/>
          <w:b w:val="0"/>
          <w:bCs/>
          <w:color w:val="auto"/>
          <w:kern w:val="0"/>
          <w:sz w:val="32"/>
          <w:szCs w:val="24"/>
          <w:highlight w:val="none"/>
          <w:lang w:eastAsia="zh-CN" w:bidi="ar-SA"/>
        </w:rPr>
        <w:t>二</w:t>
      </w:r>
      <w:r>
        <w:rPr>
          <w:rFonts w:hint="eastAsia" w:ascii="仿宋_GB2312" w:hAnsi="仿宋_GB2312" w:eastAsia="仿宋_GB2312" w:cs="仿宋_GB2312"/>
          <w:b w:val="0"/>
          <w:bCs/>
          <w:color w:val="auto"/>
          <w:kern w:val="0"/>
          <w:sz w:val="32"/>
          <w:szCs w:val="24"/>
          <w:highlight w:val="none"/>
          <w:lang w:bidi="ar-SA"/>
        </w:rPr>
        <w:t>）提交的材料不符合</w:t>
      </w:r>
      <w:r>
        <w:rPr>
          <w:rFonts w:hint="eastAsia" w:ascii="仿宋_GB2312" w:hAnsi="仿宋_GB2312" w:eastAsia="仿宋_GB2312" w:cs="仿宋_GB2312"/>
          <w:b w:val="0"/>
          <w:bCs/>
          <w:color w:val="auto"/>
          <w:kern w:val="0"/>
          <w:sz w:val="32"/>
          <w:szCs w:val="24"/>
          <w:highlight w:val="none"/>
          <w:lang w:eastAsia="zh-CN" w:bidi="ar-SA"/>
        </w:rPr>
        <w:t>职称评价</w:t>
      </w:r>
      <w:r>
        <w:rPr>
          <w:rFonts w:hint="eastAsia" w:ascii="仿宋_GB2312" w:hAnsi="仿宋_GB2312" w:eastAsia="仿宋_GB2312" w:cs="仿宋_GB2312"/>
          <w:b w:val="0"/>
          <w:bCs/>
          <w:color w:val="auto"/>
          <w:kern w:val="0"/>
          <w:sz w:val="32"/>
          <w:szCs w:val="24"/>
          <w:highlight w:val="none"/>
          <w:lang w:bidi="ar-SA"/>
        </w:rPr>
        <w:t>规定的质量、数量要求。</w:t>
      </w:r>
    </w:p>
    <w:p>
      <w:pPr>
        <w:keepNext w:val="0"/>
        <w:keepLines w:val="0"/>
        <w:pageBreakBefore w:val="0"/>
        <w:widowControl w:val="0"/>
        <w:kinsoku/>
        <w:wordWrap/>
        <w:overflowPunct w:val="0"/>
        <w:topLinePunct w:val="0"/>
        <w:autoSpaceDE/>
        <w:autoSpaceDN w:val="0"/>
        <w:bidi w:val="0"/>
        <w:adjustRightInd/>
        <w:snapToGrid/>
        <w:spacing w:before="0" w:beforeLines="0" w:after="0" w:afterLines="0" w:line="600" w:lineRule="exact"/>
        <w:ind w:left="0" w:leftChars="0" w:right="0" w:rightChars="0" w:firstLine="640" w:firstLineChars="200"/>
        <w:jc w:val="both"/>
        <w:textAlignment w:val="auto"/>
        <w:outlineLvl w:val="9"/>
        <w:rPr>
          <w:rFonts w:hint="eastAsia" w:ascii="仿宋_GB2312" w:hAnsi="仿宋_GB2312" w:eastAsia="仿宋_GB2312" w:cs="仿宋_GB2312"/>
          <w:b w:val="0"/>
          <w:bCs/>
          <w:color w:val="auto"/>
          <w:kern w:val="0"/>
          <w:sz w:val="32"/>
          <w:szCs w:val="22"/>
          <w:highlight w:val="none"/>
          <w:shd w:val="clear" w:color="auto" w:fill="FFFFFF"/>
          <w:lang w:eastAsia="zh-CN" w:bidi="ar-SA"/>
        </w:rPr>
      </w:pPr>
      <w:r>
        <w:rPr>
          <w:rFonts w:hint="eastAsia" w:ascii="仿宋_GB2312" w:hAnsi="仿宋_GB2312" w:eastAsia="仿宋_GB2312" w:cs="仿宋_GB2312"/>
          <w:b w:val="0"/>
          <w:bCs/>
          <w:color w:val="auto"/>
          <w:kern w:val="0"/>
          <w:sz w:val="32"/>
          <w:szCs w:val="24"/>
          <w:highlight w:val="none"/>
          <w:lang w:eastAsia="zh-CN" w:bidi="ar-SA"/>
        </w:rPr>
        <w:t>（三）没有使用规定表格。</w:t>
      </w:r>
      <w:r>
        <w:rPr>
          <w:rFonts w:hint="eastAsia" w:ascii="仿宋_GB2312" w:hAnsi="仿宋_GB2312" w:eastAsia="仿宋_GB2312" w:cs="仿宋_GB2312"/>
          <w:b w:val="0"/>
          <w:bCs/>
          <w:color w:val="auto"/>
          <w:kern w:val="0"/>
          <w:sz w:val="32"/>
          <w:szCs w:val="24"/>
          <w:highlight w:val="none"/>
          <w:lang w:bidi="ar-SA"/>
        </w:rPr>
        <w:t>填写表格不符合规范要求，必填栏目空白</w:t>
      </w:r>
      <w:r>
        <w:rPr>
          <w:rFonts w:hint="eastAsia" w:ascii="仿宋_GB2312" w:hAnsi="仿宋_GB2312" w:cs="仿宋_GB2312"/>
          <w:b w:val="0"/>
          <w:bCs/>
          <w:color w:val="auto"/>
          <w:kern w:val="0"/>
          <w:sz w:val="32"/>
          <w:szCs w:val="24"/>
          <w:highlight w:val="none"/>
          <w:lang w:eastAsia="zh-CN" w:bidi="ar-SA"/>
        </w:rPr>
        <w:t>、</w:t>
      </w:r>
      <w:r>
        <w:rPr>
          <w:rFonts w:hint="eastAsia" w:ascii="仿宋_GB2312" w:hAnsi="仿宋_GB2312" w:eastAsia="仿宋_GB2312" w:cs="仿宋_GB2312"/>
          <w:b w:val="0"/>
          <w:bCs/>
          <w:color w:val="auto"/>
          <w:kern w:val="0"/>
          <w:sz w:val="32"/>
          <w:szCs w:val="24"/>
          <w:highlight w:val="none"/>
          <w:lang w:bidi="ar-SA"/>
        </w:rPr>
        <w:t>填报材料有弄虚作假行为或申报</w:t>
      </w:r>
      <w:r>
        <w:rPr>
          <w:rFonts w:hint="eastAsia" w:ascii="仿宋_GB2312" w:hAnsi="仿宋_GB2312" w:eastAsia="仿宋_GB2312" w:cs="仿宋_GB2312"/>
          <w:b w:val="0"/>
          <w:bCs/>
          <w:color w:val="auto"/>
          <w:kern w:val="0"/>
          <w:sz w:val="32"/>
          <w:szCs w:val="24"/>
          <w:highlight w:val="none"/>
          <w:lang w:eastAsia="zh-CN" w:bidi="ar-SA"/>
        </w:rPr>
        <w:t>材料</w:t>
      </w:r>
      <w:r>
        <w:rPr>
          <w:rFonts w:hint="eastAsia" w:ascii="仿宋_GB2312" w:hAnsi="仿宋_GB2312" w:eastAsia="仿宋_GB2312" w:cs="仿宋_GB2312"/>
          <w:b w:val="0"/>
          <w:bCs/>
          <w:color w:val="auto"/>
          <w:kern w:val="0"/>
          <w:sz w:val="32"/>
          <w:szCs w:val="24"/>
          <w:highlight w:val="none"/>
          <w:lang w:bidi="ar-SA"/>
        </w:rPr>
        <w:t>非电脑输入打印。</w:t>
      </w:r>
      <w:r>
        <w:rPr>
          <w:rFonts w:hint="eastAsia" w:ascii="仿宋_GB2312" w:hAnsi="仿宋_GB2312" w:eastAsia="仿宋_GB2312" w:cs="仿宋_GB2312"/>
          <w:b w:val="0"/>
          <w:bCs/>
          <w:color w:val="auto"/>
          <w:kern w:val="0"/>
          <w:sz w:val="32"/>
          <w:szCs w:val="24"/>
          <w:highlight w:val="none"/>
          <w:lang w:bidi="ar-SA"/>
        </w:rPr>
        <w:br w:type="textWrapping"/>
      </w:r>
      <w:r>
        <w:rPr>
          <w:rFonts w:hint="eastAsia" w:ascii="仿宋_GB2312" w:hAnsi="仿宋_GB2312" w:eastAsia="仿宋_GB2312" w:cs="仿宋_GB2312"/>
          <w:b w:val="0"/>
          <w:bCs/>
          <w:color w:val="auto"/>
          <w:kern w:val="0"/>
          <w:sz w:val="32"/>
          <w:szCs w:val="24"/>
          <w:highlight w:val="none"/>
          <w:lang w:val="en-US" w:eastAsia="zh-CN" w:bidi="ar-SA"/>
        </w:rPr>
        <w:t xml:space="preserve">    </w:t>
      </w:r>
      <w:r>
        <w:rPr>
          <w:rFonts w:hint="eastAsia" w:ascii="仿宋_GB2312" w:hAnsi="仿宋_GB2312" w:eastAsia="仿宋_GB2312" w:cs="仿宋_GB2312"/>
          <w:b w:val="0"/>
          <w:bCs/>
          <w:color w:val="auto"/>
          <w:kern w:val="0"/>
          <w:sz w:val="32"/>
          <w:szCs w:val="24"/>
          <w:highlight w:val="none"/>
          <w:lang w:bidi="ar-SA"/>
        </w:rPr>
        <w:t>（</w:t>
      </w:r>
      <w:r>
        <w:rPr>
          <w:rFonts w:hint="eastAsia" w:ascii="仿宋_GB2312" w:hAnsi="仿宋_GB2312" w:eastAsia="仿宋_GB2312" w:cs="仿宋_GB2312"/>
          <w:b w:val="0"/>
          <w:bCs/>
          <w:color w:val="auto"/>
          <w:kern w:val="0"/>
          <w:sz w:val="32"/>
          <w:szCs w:val="24"/>
          <w:highlight w:val="none"/>
          <w:lang w:eastAsia="zh-CN" w:bidi="ar-SA"/>
        </w:rPr>
        <w:t>四</w:t>
      </w:r>
      <w:r>
        <w:rPr>
          <w:rFonts w:hint="eastAsia" w:ascii="仿宋_GB2312" w:hAnsi="仿宋_GB2312" w:eastAsia="仿宋_GB2312" w:cs="仿宋_GB2312"/>
          <w:b w:val="0"/>
          <w:bCs/>
          <w:color w:val="auto"/>
          <w:kern w:val="0"/>
          <w:sz w:val="32"/>
          <w:szCs w:val="24"/>
          <w:highlight w:val="none"/>
          <w:lang w:bidi="ar-SA"/>
        </w:rPr>
        <w:t>）不按规定时间、程序</w:t>
      </w:r>
      <w:r>
        <w:rPr>
          <w:rFonts w:hint="eastAsia" w:ascii="仿宋_GB2312" w:hAnsi="仿宋_GB2312" w:cs="仿宋_GB2312"/>
          <w:b w:val="0"/>
          <w:bCs/>
          <w:color w:val="auto"/>
          <w:kern w:val="0"/>
          <w:sz w:val="32"/>
          <w:szCs w:val="24"/>
          <w:highlight w:val="none"/>
          <w:lang w:val="en-US" w:eastAsia="zh-CN" w:bidi="ar-SA"/>
        </w:rPr>
        <w:t>报送材料</w:t>
      </w:r>
      <w:r>
        <w:rPr>
          <w:rFonts w:hint="eastAsia" w:ascii="仿宋_GB2312" w:hAnsi="仿宋_GB2312" w:eastAsia="仿宋_GB2312" w:cs="仿宋_GB2312"/>
          <w:b w:val="0"/>
          <w:bCs/>
          <w:color w:val="auto"/>
          <w:kern w:val="0"/>
          <w:sz w:val="32"/>
          <w:szCs w:val="24"/>
          <w:highlight w:val="none"/>
          <w:lang w:bidi="ar-SA"/>
        </w:rPr>
        <w:t>。</w:t>
      </w:r>
      <w:r>
        <w:rPr>
          <w:rFonts w:hint="eastAsia" w:ascii="仿宋_GB2312" w:hAnsi="仿宋_GB2312" w:eastAsia="仿宋_GB2312" w:cs="仿宋_GB2312"/>
          <w:b w:val="0"/>
          <w:bCs/>
          <w:color w:val="auto"/>
          <w:kern w:val="0"/>
          <w:sz w:val="32"/>
          <w:szCs w:val="24"/>
          <w:highlight w:val="none"/>
          <w:lang w:bidi="ar-SA"/>
        </w:rPr>
        <w:br w:type="textWrapping"/>
      </w:r>
      <w:r>
        <w:rPr>
          <w:rFonts w:hint="eastAsia" w:ascii="仿宋_GB2312" w:hAnsi="仿宋_GB2312" w:eastAsia="仿宋_GB2312" w:cs="仿宋_GB2312"/>
          <w:b w:val="0"/>
          <w:bCs/>
          <w:color w:val="auto"/>
          <w:kern w:val="0"/>
          <w:sz w:val="32"/>
          <w:szCs w:val="24"/>
          <w:highlight w:val="none"/>
          <w:lang w:val="en-US" w:eastAsia="zh-CN" w:bidi="ar-SA"/>
        </w:rPr>
        <w:t xml:space="preserve">    </w:t>
      </w:r>
      <w:r>
        <w:rPr>
          <w:rFonts w:hint="eastAsia" w:ascii="仿宋_GB2312" w:hAnsi="仿宋_GB2312" w:eastAsia="仿宋_GB2312" w:cs="仿宋_GB2312"/>
          <w:b w:val="0"/>
          <w:bCs/>
          <w:color w:val="auto"/>
          <w:kern w:val="0"/>
          <w:sz w:val="32"/>
          <w:szCs w:val="24"/>
          <w:highlight w:val="none"/>
          <w:lang w:bidi="ar-SA"/>
        </w:rPr>
        <w:t>（</w:t>
      </w:r>
      <w:r>
        <w:rPr>
          <w:rFonts w:hint="eastAsia" w:ascii="仿宋_GB2312" w:hAnsi="仿宋_GB2312" w:eastAsia="仿宋_GB2312" w:cs="仿宋_GB2312"/>
          <w:b w:val="0"/>
          <w:bCs/>
          <w:color w:val="auto"/>
          <w:kern w:val="0"/>
          <w:sz w:val="32"/>
          <w:szCs w:val="24"/>
          <w:highlight w:val="none"/>
          <w:lang w:eastAsia="zh-CN" w:bidi="ar-SA"/>
        </w:rPr>
        <w:t>五</w:t>
      </w:r>
      <w:r>
        <w:rPr>
          <w:rFonts w:hint="eastAsia" w:ascii="仿宋_GB2312" w:hAnsi="仿宋_GB2312" w:eastAsia="仿宋_GB2312" w:cs="仿宋_GB2312"/>
          <w:b w:val="0"/>
          <w:bCs/>
          <w:color w:val="auto"/>
          <w:kern w:val="0"/>
          <w:sz w:val="32"/>
          <w:szCs w:val="24"/>
          <w:highlight w:val="none"/>
          <w:lang w:bidi="ar-SA"/>
        </w:rPr>
        <w:t>）</w:t>
      </w:r>
      <w:r>
        <w:rPr>
          <w:rFonts w:hint="eastAsia" w:ascii="仿宋_GB2312" w:hAnsi="仿宋_GB2312" w:eastAsia="仿宋_GB2312" w:cs="仿宋_GB2312"/>
          <w:b w:val="0"/>
          <w:bCs/>
          <w:color w:val="auto"/>
          <w:kern w:val="0"/>
          <w:sz w:val="32"/>
          <w:szCs w:val="22"/>
          <w:highlight w:val="none"/>
          <w:shd w:val="clear" w:color="auto" w:fill="FFFFFF"/>
          <w:lang w:bidi="ar-SA"/>
        </w:rPr>
        <w:t>未按规定进行公示</w:t>
      </w:r>
      <w:r>
        <w:rPr>
          <w:rFonts w:hint="eastAsia" w:ascii="仿宋_GB2312" w:hAnsi="仿宋_GB2312" w:eastAsia="仿宋_GB2312" w:cs="仿宋_GB2312"/>
          <w:b w:val="0"/>
          <w:bCs/>
          <w:color w:val="auto"/>
          <w:kern w:val="0"/>
          <w:sz w:val="32"/>
          <w:szCs w:val="22"/>
          <w:highlight w:val="none"/>
          <w:shd w:val="clear" w:color="auto" w:fill="FFFFFF"/>
          <w:lang w:eastAsia="zh-CN" w:bidi="ar-SA"/>
        </w:rPr>
        <w:t>。</w:t>
      </w:r>
    </w:p>
    <w:p>
      <w:pPr>
        <w:keepNext w:val="0"/>
        <w:keepLines w:val="0"/>
        <w:pageBreakBefore w:val="0"/>
        <w:widowControl w:val="0"/>
        <w:kinsoku/>
        <w:wordWrap/>
        <w:overflowPunct w:val="0"/>
        <w:topLinePunct w:val="0"/>
        <w:autoSpaceDE/>
        <w:autoSpaceDN w:val="0"/>
        <w:bidi w:val="0"/>
        <w:adjustRightInd/>
        <w:snapToGrid/>
        <w:spacing w:before="0" w:beforeLines="0" w:after="0" w:afterLines="0" w:line="600" w:lineRule="exact"/>
        <w:ind w:left="0" w:leftChars="0" w:right="0" w:rightChars="0" w:firstLine="640" w:firstLineChars="200"/>
        <w:jc w:val="both"/>
        <w:textAlignment w:val="auto"/>
        <w:outlineLvl w:val="9"/>
        <w:rPr>
          <w:rFonts w:hint="eastAsia" w:ascii="仿宋_GB2312" w:hAnsi="仿宋_GB2312" w:eastAsia="仿宋_GB2312" w:cs="仿宋_GB2312"/>
          <w:b w:val="0"/>
          <w:bCs/>
          <w:color w:val="auto"/>
          <w:kern w:val="0"/>
          <w:sz w:val="32"/>
          <w:szCs w:val="24"/>
          <w:highlight w:val="none"/>
          <w:lang w:eastAsia="zh-CN" w:bidi="ar-SA"/>
        </w:rPr>
      </w:pPr>
      <w:r>
        <w:rPr>
          <w:rFonts w:hint="eastAsia" w:ascii="仿宋_GB2312" w:hAnsi="仿宋_GB2312" w:eastAsia="仿宋_GB2312" w:cs="仿宋_GB2312"/>
          <w:b w:val="0"/>
          <w:bCs/>
          <w:color w:val="auto"/>
          <w:kern w:val="0"/>
          <w:sz w:val="32"/>
          <w:szCs w:val="24"/>
          <w:highlight w:val="none"/>
          <w:lang w:eastAsia="zh-CN" w:bidi="ar-SA"/>
        </w:rPr>
        <w:t>（六）其它不符合职称政策规定的情形。</w:t>
      </w:r>
    </w:p>
    <w:p>
      <w:pPr>
        <w:keepNext w:val="0"/>
        <w:keepLines w:val="0"/>
        <w:pageBreakBefore w:val="0"/>
        <w:widowControl w:val="0"/>
        <w:kinsoku/>
        <w:wordWrap/>
        <w:overflowPunct w:val="0"/>
        <w:topLinePunct w:val="0"/>
        <w:autoSpaceDE/>
        <w:autoSpaceDN w:val="0"/>
        <w:bidi w:val="0"/>
        <w:adjustRightInd/>
        <w:snapToGrid/>
        <w:spacing w:before="0" w:beforeLines="0" w:after="0" w:afterLines="0" w:line="600" w:lineRule="exact"/>
        <w:ind w:left="0" w:leftChars="0" w:right="0" w:rightChars="0" w:firstLine="640" w:firstLineChars="200"/>
        <w:jc w:val="both"/>
        <w:textAlignment w:val="auto"/>
        <w:outlineLvl w:val="9"/>
        <w:rPr>
          <w:rFonts w:hint="eastAsia" w:ascii="仿宋_GB2312" w:hAnsi="仿宋_GB2312" w:eastAsia="仿宋_GB2312" w:cs="仿宋_GB2312"/>
          <w:b w:val="0"/>
          <w:bCs/>
          <w:color w:val="auto"/>
          <w:kern w:val="0"/>
          <w:sz w:val="32"/>
          <w:szCs w:val="22"/>
          <w:highlight w:val="none"/>
          <w:shd w:val="clear" w:color="auto" w:fill="FFFFFF"/>
          <w:lang w:eastAsia="zh-CN" w:bidi="ar-SA"/>
        </w:rPr>
      </w:pPr>
      <w:r>
        <w:rPr>
          <w:rFonts w:hint="eastAsia" w:ascii="仿宋_GB2312" w:hAnsi="仿宋_GB2312" w:eastAsia="仿宋_GB2312" w:cs="仿宋_GB2312"/>
          <w:b w:val="0"/>
          <w:bCs/>
          <w:color w:val="auto"/>
          <w:kern w:val="0"/>
          <w:sz w:val="32"/>
          <w:szCs w:val="22"/>
          <w:highlight w:val="none"/>
          <w:shd w:val="clear" w:color="auto" w:fill="FFFFFF"/>
          <w:lang w:eastAsia="zh-CN" w:bidi="ar-SA"/>
        </w:rPr>
        <w:t>本通知未尽事宜，按照国家和省现行职称改革政策执行。如遇重大政策调整，按新的政策规定执行。</w:t>
      </w:r>
    </w:p>
    <w:p>
      <w:pPr>
        <w:keepNext w:val="0"/>
        <w:keepLines w:val="0"/>
        <w:pageBreakBefore w:val="0"/>
        <w:widowControl w:val="0"/>
        <w:kinsoku/>
        <w:wordWrap/>
        <w:overflowPunct/>
        <w:topLinePunct w:val="0"/>
        <w:autoSpaceDE/>
        <w:bidi w:val="0"/>
        <w:adjustRightInd/>
        <w:snapToGrid/>
        <w:spacing w:before="0" w:beforeLines="0" w:after="0" w:afterLines="0" w:line="560" w:lineRule="exact"/>
        <w:ind w:right="0" w:rightChars="0" w:firstLine="640" w:firstLineChars="200"/>
        <w:jc w:val="left"/>
        <w:textAlignment w:val="auto"/>
        <w:outlineLvl w:val="9"/>
        <w:rPr>
          <w:rFonts w:hint="eastAsia" w:ascii="仿宋_GB2312" w:hAnsi="仿宋_GB2312" w:eastAsia="仿宋_GB2312" w:cs="仿宋_GB2312"/>
          <w:bCs/>
          <w:color w:val="auto"/>
          <w:kern w:val="0"/>
          <w:sz w:val="32"/>
          <w:szCs w:val="32"/>
          <w:highlight w:val="none"/>
          <w:lang w:bidi="ar-SA"/>
        </w:rPr>
      </w:pPr>
    </w:p>
    <w:p>
      <w:pPr>
        <w:keepNext w:val="0"/>
        <w:keepLines w:val="0"/>
        <w:pageBreakBefore w:val="0"/>
        <w:widowControl w:val="0"/>
        <w:numPr>
          <w:ilvl w:val="0"/>
          <w:numId w:val="0"/>
        </w:numPr>
        <w:kinsoku/>
        <w:wordWrap/>
        <w:overflowPunct w:val="0"/>
        <w:topLinePunct w:val="0"/>
        <w:autoSpaceDE/>
        <w:autoSpaceDN w:val="0"/>
        <w:bidi w:val="0"/>
        <w:adjustRightInd/>
        <w:snapToGrid/>
        <w:spacing w:before="0" w:beforeLines="0" w:after="0" w:afterLines="0" w:line="600" w:lineRule="exact"/>
        <w:ind w:left="0" w:leftChars="0" w:right="0" w:rightChars="0" w:firstLine="640" w:firstLineChars="200"/>
        <w:jc w:val="both"/>
        <w:textAlignment w:val="auto"/>
        <w:outlineLvl w:val="9"/>
        <w:rPr>
          <w:rFonts w:hint="eastAsia" w:ascii="仿宋_GB2312" w:hAnsi="仿宋_GB2312" w:eastAsia="仿宋_GB2312" w:cs="仿宋_GB2312"/>
          <w:bCs/>
          <w:color w:val="auto"/>
          <w:kern w:val="0"/>
          <w:sz w:val="32"/>
          <w:szCs w:val="22"/>
          <w:highlight w:val="none"/>
          <w:shd w:val="clear" w:color="auto" w:fill="FFFFFF"/>
          <w:lang w:val="en-US" w:eastAsia="zh-CN" w:bidi="ar-SA"/>
        </w:rPr>
      </w:pPr>
      <w:r>
        <w:rPr>
          <w:rFonts w:hint="eastAsia" w:ascii="仿宋_GB2312" w:hAnsi="仿宋_GB2312" w:eastAsia="仿宋_GB2312" w:cs="仿宋_GB2312"/>
          <w:bCs/>
          <w:color w:val="auto"/>
          <w:kern w:val="0"/>
          <w:sz w:val="32"/>
          <w:szCs w:val="32"/>
          <w:highlight w:val="none"/>
          <w:lang w:bidi="ar-SA"/>
        </w:rPr>
        <w:t>附件：</w:t>
      </w:r>
      <w:r>
        <w:rPr>
          <w:rFonts w:hint="eastAsia" w:ascii="仿宋_GB2312" w:hAnsi="仿宋_GB2312" w:cs="仿宋_GB2312"/>
          <w:bCs/>
          <w:color w:val="auto"/>
          <w:kern w:val="0"/>
          <w:sz w:val="32"/>
          <w:szCs w:val="22"/>
          <w:highlight w:val="none"/>
          <w:shd w:val="clear" w:color="auto" w:fill="FFFFFF"/>
          <w:lang w:val="en-US" w:eastAsia="zh-CN" w:bidi="ar-SA"/>
        </w:rPr>
        <w:t>1</w:t>
      </w:r>
      <w:r>
        <w:rPr>
          <w:rFonts w:hint="eastAsia" w:ascii="仿宋_GB2312" w:hAnsi="仿宋_GB2312" w:eastAsia="仿宋_GB2312" w:cs="仿宋_GB2312"/>
          <w:bCs/>
          <w:color w:val="auto"/>
          <w:kern w:val="0"/>
          <w:sz w:val="32"/>
          <w:szCs w:val="22"/>
          <w:highlight w:val="none"/>
          <w:shd w:val="clear" w:color="auto" w:fill="FFFFFF"/>
          <w:lang w:val="en-US" w:eastAsia="zh-CN" w:bidi="ar-SA"/>
        </w:rPr>
        <w:t>.广东省建筑工程高技能人才职称评价基本标准</w:t>
      </w:r>
    </w:p>
    <w:p>
      <w:pPr>
        <w:keepNext w:val="0"/>
        <w:keepLines w:val="0"/>
        <w:pageBreakBefore w:val="0"/>
        <w:widowControl w:val="0"/>
        <w:numPr>
          <w:ilvl w:val="0"/>
          <w:numId w:val="0"/>
        </w:numPr>
        <w:kinsoku/>
        <w:wordWrap/>
        <w:overflowPunct w:val="0"/>
        <w:topLinePunct w:val="0"/>
        <w:autoSpaceDE/>
        <w:autoSpaceDN w:val="0"/>
        <w:bidi w:val="0"/>
        <w:adjustRightInd/>
        <w:snapToGrid/>
        <w:spacing w:before="0" w:beforeLines="0" w:after="0" w:afterLines="0" w:line="600" w:lineRule="exact"/>
        <w:ind w:left="0" w:leftChars="0" w:right="0" w:rightChars="0" w:firstLine="1920" w:firstLineChars="600"/>
        <w:jc w:val="both"/>
        <w:textAlignment w:val="auto"/>
        <w:outlineLvl w:val="9"/>
        <w:rPr>
          <w:rFonts w:hint="eastAsia" w:ascii="仿宋_GB2312" w:hAnsi="仿宋_GB2312" w:eastAsia="仿宋_GB2312" w:cs="仿宋_GB2312"/>
          <w:bCs/>
          <w:color w:val="auto"/>
          <w:kern w:val="0"/>
          <w:sz w:val="32"/>
          <w:szCs w:val="22"/>
          <w:highlight w:val="none"/>
          <w:shd w:val="clear" w:color="auto" w:fill="FFFFFF"/>
          <w:lang w:val="en-US" w:eastAsia="zh-CN" w:bidi="ar-SA"/>
        </w:rPr>
      </w:pPr>
      <w:r>
        <w:rPr>
          <w:rFonts w:hint="eastAsia" w:ascii="仿宋_GB2312" w:hAnsi="仿宋_GB2312" w:eastAsia="仿宋_GB2312" w:cs="仿宋_GB2312"/>
          <w:bCs/>
          <w:color w:val="auto"/>
          <w:kern w:val="0"/>
          <w:sz w:val="32"/>
          <w:szCs w:val="22"/>
          <w:highlight w:val="none"/>
          <w:shd w:val="clear" w:color="auto" w:fill="FFFFFF"/>
          <w:lang w:val="en-US" w:eastAsia="zh-CN" w:bidi="ar-SA"/>
        </w:rPr>
        <w:t>条件（试行）</w:t>
      </w:r>
    </w:p>
    <w:p>
      <w:pPr>
        <w:keepNext w:val="0"/>
        <w:keepLines w:val="0"/>
        <w:pageBreakBefore w:val="0"/>
        <w:widowControl w:val="0"/>
        <w:numPr>
          <w:ilvl w:val="0"/>
          <w:numId w:val="1"/>
        </w:numPr>
        <w:kinsoku/>
        <w:wordWrap/>
        <w:overflowPunct w:val="0"/>
        <w:topLinePunct w:val="0"/>
        <w:autoSpaceDE/>
        <w:autoSpaceDN w:val="0"/>
        <w:bidi w:val="0"/>
        <w:adjustRightInd/>
        <w:snapToGrid/>
        <w:spacing w:before="0" w:beforeLines="0" w:after="0" w:afterLines="0" w:line="600" w:lineRule="exact"/>
        <w:ind w:right="0" w:rightChars="0" w:firstLine="1600" w:firstLineChars="500"/>
        <w:jc w:val="both"/>
        <w:textAlignment w:val="auto"/>
        <w:outlineLvl w:val="9"/>
        <w:rPr>
          <w:rFonts w:hint="eastAsia" w:ascii="仿宋_GB2312" w:hAnsi="仿宋_GB2312" w:cs="仿宋_GB2312"/>
          <w:bCs/>
          <w:color w:val="auto"/>
          <w:kern w:val="0"/>
          <w:szCs w:val="22"/>
          <w:highlight w:val="none"/>
          <w:shd w:val="clear" w:color="auto" w:fill="FFFFFF"/>
        </w:rPr>
      </w:pPr>
      <w:r>
        <w:rPr>
          <w:rFonts w:hint="eastAsia" w:ascii="仿宋_GB2312" w:hAnsi="仿宋_GB2312" w:cs="仿宋_GB2312"/>
          <w:bCs/>
          <w:color w:val="auto"/>
          <w:kern w:val="0"/>
          <w:szCs w:val="22"/>
          <w:highlight w:val="none"/>
          <w:shd w:val="clear" w:color="auto" w:fill="FFFFFF"/>
        </w:rPr>
        <w:t>2022年度广东省建筑工程职称评审申报材料填报</w:t>
      </w:r>
    </w:p>
    <w:p>
      <w:pPr>
        <w:keepNext w:val="0"/>
        <w:keepLines w:val="0"/>
        <w:pageBreakBefore w:val="0"/>
        <w:widowControl w:val="0"/>
        <w:numPr>
          <w:ilvl w:val="-1"/>
          <w:numId w:val="0"/>
        </w:numPr>
        <w:kinsoku/>
        <w:wordWrap/>
        <w:overflowPunct w:val="0"/>
        <w:topLinePunct w:val="0"/>
        <w:autoSpaceDE/>
        <w:autoSpaceDN w:val="0"/>
        <w:bidi w:val="0"/>
        <w:adjustRightInd/>
        <w:snapToGrid/>
        <w:spacing w:before="0" w:beforeLines="0" w:after="0" w:afterLines="0" w:line="600" w:lineRule="exact"/>
        <w:ind w:leftChars="0" w:right="0" w:rightChars="0" w:firstLine="1920" w:firstLineChars="600"/>
        <w:jc w:val="both"/>
        <w:textAlignment w:val="auto"/>
        <w:outlineLvl w:val="9"/>
        <w:rPr>
          <w:rFonts w:hint="eastAsia" w:ascii="仿宋_GB2312" w:hAnsi="仿宋_GB2312" w:eastAsia="仿宋_GB2312" w:cs="仿宋_GB2312"/>
          <w:bCs/>
          <w:color w:val="auto"/>
          <w:kern w:val="0"/>
          <w:sz w:val="32"/>
          <w:szCs w:val="22"/>
          <w:highlight w:val="none"/>
          <w:shd w:val="clear" w:color="auto" w:fill="FFFFFF"/>
          <w:lang w:bidi="ar-SA"/>
        </w:rPr>
      </w:pPr>
      <w:r>
        <w:rPr>
          <w:rFonts w:hint="eastAsia" w:ascii="仿宋_GB2312" w:hAnsi="仿宋_GB2312" w:cs="仿宋_GB2312"/>
          <w:bCs/>
          <w:color w:val="auto"/>
          <w:kern w:val="0"/>
          <w:szCs w:val="22"/>
          <w:highlight w:val="none"/>
          <w:shd w:val="clear" w:color="auto" w:fill="FFFFFF"/>
        </w:rPr>
        <w:t>指南</w:t>
      </w:r>
    </w:p>
    <w:p>
      <w:pPr>
        <w:keepNext w:val="0"/>
        <w:keepLines w:val="0"/>
        <w:pageBreakBefore w:val="0"/>
        <w:widowControl w:val="0"/>
        <w:numPr>
          <w:ilvl w:val="-1"/>
          <w:numId w:val="0"/>
        </w:numPr>
        <w:kinsoku/>
        <w:wordWrap/>
        <w:overflowPunct w:val="0"/>
        <w:topLinePunct w:val="0"/>
        <w:autoSpaceDE/>
        <w:autoSpaceDN w:val="0"/>
        <w:bidi w:val="0"/>
        <w:adjustRightInd/>
        <w:snapToGrid/>
        <w:spacing w:before="0" w:beforeLines="0" w:after="0" w:afterLines="0" w:line="600" w:lineRule="exact"/>
        <w:ind w:left="0" w:leftChars="0" w:right="0" w:rightChars="0" w:firstLine="1600" w:firstLineChars="500"/>
        <w:jc w:val="both"/>
        <w:textAlignment w:val="auto"/>
        <w:outlineLvl w:val="9"/>
        <w:rPr>
          <w:rFonts w:hint="eastAsia" w:ascii="仿宋_GB2312" w:hAnsi="仿宋_GB2312" w:eastAsia="仿宋_GB2312" w:cs="仿宋_GB2312"/>
          <w:bCs/>
          <w:color w:val="auto"/>
          <w:kern w:val="0"/>
          <w:sz w:val="32"/>
          <w:szCs w:val="22"/>
          <w:highlight w:val="none"/>
          <w:shd w:val="clear" w:color="auto" w:fill="FFFFFF"/>
          <w:lang w:bidi="ar-SA"/>
        </w:rPr>
      </w:pPr>
      <w:r>
        <w:rPr>
          <w:rFonts w:hint="eastAsia" w:ascii="仿宋_GB2312" w:hAnsi="仿宋_GB2312" w:cs="仿宋_GB2312"/>
          <w:bCs/>
          <w:color w:val="auto"/>
          <w:kern w:val="0"/>
          <w:sz w:val="32"/>
          <w:szCs w:val="22"/>
          <w:highlight w:val="none"/>
          <w:shd w:val="clear" w:color="auto" w:fill="FFFFFF"/>
          <w:lang w:val="en-US" w:eastAsia="zh-CN" w:bidi="ar-SA"/>
        </w:rPr>
        <w:t>3</w:t>
      </w:r>
      <w:r>
        <w:rPr>
          <w:rFonts w:hint="eastAsia" w:ascii="仿宋_GB2312" w:hAnsi="仿宋_GB2312" w:eastAsia="仿宋_GB2312" w:cs="仿宋_GB2312"/>
          <w:bCs/>
          <w:color w:val="auto"/>
          <w:kern w:val="0"/>
          <w:sz w:val="32"/>
          <w:szCs w:val="22"/>
          <w:highlight w:val="none"/>
          <w:shd w:val="clear" w:color="auto" w:fill="FFFFFF"/>
          <w:lang w:val="en-US" w:eastAsia="zh-CN" w:bidi="ar-SA"/>
        </w:rPr>
        <w:t>.各地各单位</w:t>
      </w:r>
      <w:r>
        <w:rPr>
          <w:rFonts w:hint="eastAsia" w:ascii="仿宋_GB2312" w:hAnsi="仿宋_GB2312" w:eastAsia="仿宋_GB2312" w:cs="仿宋_GB2312"/>
          <w:bCs/>
          <w:color w:val="auto"/>
          <w:kern w:val="0"/>
          <w:sz w:val="32"/>
          <w:szCs w:val="22"/>
          <w:highlight w:val="none"/>
          <w:shd w:val="clear" w:color="auto" w:fill="FFFFFF"/>
          <w:lang w:bidi="ar-SA"/>
        </w:rPr>
        <w:t>报送材料时间</w:t>
      </w:r>
      <w:r>
        <w:rPr>
          <w:rFonts w:hint="eastAsia" w:ascii="仿宋_GB2312" w:hAnsi="仿宋_GB2312" w:eastAsia="仿宋_GB2312" w:cs="仿宋_GB2312"/>
          <w:bCs/>
          <w:color w:val="auto"/>
          <w:kern w:val="0"/>
          <w:sz w:val="32"/>
          <w:szCs w:val="22"/>
          <w:highlight w:val="none"/>
          <w:shd w:val="clear" w:color="auto" w:fill="FFFFFF"/>
          <w:lang w:eastAsia="zh-CN" w:bidi="ar-SA"/>
        </w:rPr>
        <w:t>安排</w:t>
      </w:r>
      <w:r>
        <w:rPr>
          <w:rFonts w:hint="eastAsia" w:ascii="仿宋_GB2312" w:hAnsi="仿宋_GB2312" w:eastAsia="仿宋_GB2312" w:cs="仿宋_GB2312"/>
          <w:bCs/>
          <w:color w:val="auto"/>
          <w:kern w:val="0"/>
          <w:sz w:val="32"/>
          <w:szCs w:val="22"/>
          <w:highlight w:val="none"/>
          <w:shd w:val="clear" w:color="auto" w:fill="FFFFFF"/>
          <w:lang w:bidi="ar-SA"/>
        </w:rPr>
        <w:t>表</w:t>
      </w:r>
    </w:p>
    <w:p>
      <w:pPr>
        <w:keepNext w:val="0"/>
        <w:keepLines w:val="0"/>
        <w:pageBreakBefore w:val="0"/>
        <w:widowControl w:val="0"/>
        <w:kinsoku/>
        <w:wordWrap/>
        <w:overflowPunct w:val="0"/>
        <w:topLinePunct w:val="0"/>
        <w:autoSpaceDE/>
        <w:autoSpaceDN w:val="0"/>
        <w:bidi w:val="0"/>
        <w:adjustRightInd/>
        <w:snapToGrid/>
        <w:spacing w:beforeLines="0" w:after="0" w:afterLines="0" w:line="600" w:lineRule="exact"/>
        <w:ind w:left="0" w:firstLine="640" w:firstLineChars="200"/>
        <w:jc w:val="both"/>
        <w:textAlignment w:val="auto"/>
        <w:outlineLvl w:val="9"/>
        <w:rPr>
          <w:rFonts w:hint="eastAsia" w:ascii="仿宋_GB2312" w:hAnsi="仿宋_GB2312" w:eastAsia="仿宋_GB2312" w:cs="仿宋_GB2312"/>
          <w:bCs/>
          <w:color w:val="auto"/>
          <w:kern w:val="0"/>
          <w:sz w:val="32"/>
          <w:szCs w:val="22"/>
          <w:highlight w:val="none"/>
          <w:shd w:val="clear" w:color="auto" w:fill="FFFFFF"/>
          <w:lang w:val="en-US" w:eastAsia="zh-CN" w:bidi="ar-SA"/>
        </w:rPr>
      </w:pPr>
      <w:r>
        <w:rPr>
          <w:rFonts w:hint="eastAsia" w:ascii="仿宋_GB2312" w:hAnsi="仿宋_GB2312" w:eastAsia="仿宋_GB2312" w:cs="仿宋_GB2312"/>
          <w:bCs/>
          <w:color w:val="auto"/>
          <w:kern w:val="0"/>
          <w:sz w:val="32"/>
          <w:szCs w:val="22"/>
          <w:highlight w:val="none"/>
          <w:shd w:val="clear" w:color="auto" w:fill="FFFFFF"/>
          <w:lang w:val="en-US" w:eastAsia="zh-CN" w:bidi="ar-SA"/>
        </w:rPr>
        <w:t xml:space="preserve">      </w:t>
      </w:r>
      <w:r>
        <w:rPr>
          <w:rFonts w:hint="eastAsia" w:ascii="仿宋_GB2312" w:hAnsi="仿宋_GB2312" w:cs="仿宋_GB2312"/>
          <w:bCs/>
          <w:color w:val="auto"/>
          <w:kern w:val="0"/>
          <w:sz w:val="32"/>
          <w:szCs w:val="22"/>
          <w:highlight w:val="none"/>
          <w:shd w:val="clear" w:color="auto" w:fill="FFFFFF"/>
          <w:lang w:val="en-US" w:eastAsia="zh-CN" w:bidi="ar-SA"/>
        </w:rPr>
        <w:t>4</w:t>
      </w:r>
      <w:r>
        <w:rPr>
          <w:rFonts w:hint="eastAsia" w:ascii="仿宋_GB2312" w:hAnsi="仿宋_GB2312" w:eastAsia="仿宋_GB2312" w:cs="仿宋_GB2312"/>
          <w:bCs/>
          <w:color w:val="auto"/>
          <w:kern w:val="0"/>
          <w:sz w:val="32"/>
          <w:szCs w:val="22"/>
          <w:highlight w:val="none"/>
          <w:shd w:val="clear" w:color="auto" w:fill="FFFFFF"/>
          <w:lang w:val="en-US" w:eastAsia="zh-CN" w:bidi="ar-SA"/>
        </w:rPr>
        <w:t>.国家职业资格与我省职称的对应关系</w:t>
      </w:r>
    </w:p>
    <w:p>
      <w:pPr>
        <w:keepNext w:val="0"/>
        <w:keepLines w:val="0"/>
        <w:pageBreakBefore w:val="0"/>
        <w:widowControl w:val="0"/>
        <w:kinsoku/>
        <w:wordWrap/>
        <w:overflowPunct w:val="0"/>
        <w:topLinePunct w:val="0"/>
        <w:autoSpaceDE/>
        <w:autoSpaceDN w:val="0"/>
        <w:bidi w:val="0"/>
        <w:adjustRightInd/>
        <w:snapToGrid/>
        <w:spacing w:before="0" w:beforeLines="0" w:after="0" w:afterLines="0" w:line="600" w:lineRule="exact"/>
        <w:ind w:left="0" w:leftChars="0" w:right="0" w:rightChars="0" w:firstLine="1600" w:firstLineChars="500"/>
        <w:jc w:val="both"/>
        <w:textAlignment w:val="auto"/>
        <w:outlineLvl w:val="9"/>
        <w:rPr>
          <w:rFonts w:hint="eastAsia" w:ascii="仿宋_GB2312" w:hAnsi="仿宋_GB2312" w:eastAsia="仿宋_GB2312" w:cs="仿宋_GB2312"/>
          <w:bCs/>
          <w:color w:val="auto"/>
          <w:kern w:val="0"/>
          <w:sz w:val="32"/>
          <w:szCs w:val="22"/>
          <w:highlight w:val="none"/>
          <w:shd w:val="clear" w:color="auto" w:fill="FFFFFF"/>
          <w:lang w:eastAsia="zh-CN" w:bidi="ar-SA"/>
        </w:rPr>
      </w:pPr>
      <w:r>
        <w:rPr>
          <w:rFonts w:hint="eastAsia" w:ascii="仿宋_GB2312" w:hAnsi="仿宋_GB2312" w:cs="仿宋_GB2312"/>
          <w:bCs/>
          <w:color w:val="auto"/>
          <w:kern w:val="0"/>
          <w:sz w:val="32"/>
          <w:szCs w:val="22"/>
          <w:highlight w:val="none"/>
          <w:shd w:val="clear" w:color="auto" w:fill="FFFFFF"/>
          <w:lang w:val="en-US" w:eastAsia="zh-CN" w:bidi="ar-SA"/>
        </w:rPr>
        <w:t>5</w:t>
      </w:r>
      <w:r>
        <w:rPr>
          <w:rFonts w:hint="eastAsia" w:ascii="仿宋_GB2312" w:hAnsi="仿宋_GB2312" w:eastAsia="仿宋_GB2312" w:cs="仿宋_GB2312"/>
          <w:bCs/>
          <w:color w:val="auto"/>
          <w:kern w:val="0"/>
          <w:sz w:val="32"/>
          <w:szCs w:val="22"/>
          <w:highlight w:val="none"/>
          <w:shd w:val="clear" w:color="auto" w:fill="FFFFFF"/>
          <w:lang w:val="en-US" w:eastAsia="zh-CN" w:bidi="ar-SA"/>
        </w:rPr>
        <w:t>.</w:t>
      </w:r>
      <w:r>
        <w:rPr>
          <w:rFonts w:hint="eastAsia" w:ascii="仿宋_GB2312" w:hAnsi="仿宋_GB2312" w:eastAsia="仿宋_GB2312" w:cs="仿宋_GB2312"/>
          <w:bCs/>
          <w:color w:val="auto"/>
          <w:kern w:val="0"/>
          <w:sz w:val="32"/>
          <w:szCs w:val="22"/>
          <w:highlight w:val="none"/>
          <w:shd w:val="clear" w:color="auto" w:fill="FFFFFF"/>
          <w:lang w:bidi="ar-SA"/>
        </w:rPr>
        <w:t>20</w:t>
      </w:r>
      <w:r>
        <w:rPr>
          <w:rFonts w:hint="eastAsia" w:ascii="仿宋_GB2312" w:hAnsi="仿宋_GB2312" w:eastAsia="仿宋_GB2312" w:cs="仿宋_GB2312"/>
          <w:bCs/>
          <w:color w:val="auto"/>
          <w:kern w:val="0"/>
          <w:sz w:val="32"/>
          <w:szCs w:val="22"/>
          <w:highlight w:val="none"/>
          <w:shd w:val="clear" w:color="auto" w:fill="FFFFFF"/>
          <w:lang w:val="en-US" w:eastAsia="zh-CN" w:bidi="ar-SA"/>
        </w:rPr>
        <w:t>2</w:t>
      </w:r>
      <w:r>
        <w:rPr>
          <w:rFonts w:hint="eastAsia" w:ascii="仿宋_GB2312" w:hAnsi="仿宋_GB2312" w:cs="仿宋_GB2312"/>
          <w:bCs/>
          <w:color w:val="auto"/>
          <w:kern w:val="0"/>
          <w:sz w:val="32"/>
          <w:szCs w:val="22"/>
          <w:highlight w:val="none"/>
          <w:shd w:val="clear" w:color="auto" w:fill="FFFFFF"/>
          <w:lang w:val="en-US" w:eastAsia="zh-CN" w:bidi="ar-SA"/>
        </w:rPr>
        <w:t>2</w:t>
      </w:r>
      <w:r>
        <w:rPr>
          <w:rFonts w:hint="eastAsia" w:ascii="仿宋_GB2312" w:hAnsi="仿宋_GB2312" w:cs="仿宋_GB2312"/>
          <w:bCs/>
          <w:color w:val="auto"/>
          <w:kern w:val="0"/>
          <w:sz w:val="32"/>
          <w:szCs w:val="22"/>
          <w:highlight w:val="none"/>
          <w:shd w:val="clear" w:color="auto" w:fill="FFFFFF"/>
          <w:lang w:eastAsia="zh-CN" w:bidi="ar-SA"/>
        </w:rPr>
        <w:t>年度</w:t>
      </w:r>
      <w:r>
        <w:rPr>
          <w:rFonts w:hint="eastAsia" w:ascii="仿宋_GB2312" w:hAnsi="仿宋_GB2312" w:eastAsia="仿宋_GB2312" w:cs="仿宋_GB2312"/>
          <w:bCs/>
          <w:color w:val="auto"/>
          <w:kern w:val="0"/>
          <w:sz w:val="32"/>
          <w:szCs w:val="22"/>
          <w:highlight w:val="none"/>
          <w:u w:val="single"/>
          <w:shd w:val="clear" w:color="auto" w:fill="FFFFFF"/>
          <w:lang w:bidi="ar-SA"/>
        </w:rPr>
        <w:t xml:space="preserve">  </w:t>
      </w:r>
      <w:r>
        <w:rPr>
          <w:rFonts w:hint="eastAsia" w:ascii="仿宋_GB2312" w:hAnsi="仿宋_GB2312" w:eastAsia="仿宋_GB2312" w:cs="仿宋_GB2312"/>
          <w:bCs/>
          <w:color w:val="auto"/>
          <w:kern w:val="0"/>
          <w:sz w:val="32"/>
          <w:szCs w:val="22"/>
          <w:highlight w:val="none"/>
          <w:u w:val="single"/>
          <w:shd w:val="clear" w:color="auto" w:fill="FFFFFF"/>
          <w:lang w:val="en-US" w:eastAsia="zh-CN" w:bidi="ar-SA"/>
        </w:rPr>
        <w:t xml:space="preserve">  </w:t>
      </w:r>
      <w:r>
        <w:rPr>
          <w:rFonts w:hint="eastAsia" w:ascii="仿宋_GB2312" w:hAnsi="仿宋_GB2312" w:eastAsia="仿宋_GB2312" w:cs="仿宋_GB2312"/>
          <w:bCs/>
          <w:color w:val="auto"/>
          <w:kern w:val="0"/>
          <w:sz w:val="32"/>
          <w:szCs w:val="22"/>
          <w:highlight w:val="none"/>
          <w:shd w:val="clear" w:color="auto" w:fill="FFFFFF"/>
          <w:lang w:bidi="ar-SA"/>
        </w:rPr>
        <w:t>市（单位）申报</w:t>
      </w:r>
      <w:r>
        <w:rPr>
          <w:rFonts w:hint="eastAsia" w:ascii="仿宋_GB2312" w:hAnsi="仿宋_GB2312" w:eastAsia="仿宋_GB2312" w:cs="仿宋_GB2312"/>
          <w:b w:val="0"/>
          <w:bCs/>
          <w:color w:val="auto"/>
          <w:kern w:val="0"/>
          <w:sz w:val="32"/>
          <w:szCs w:val="22"/>
          <w:highlight w:val="none"/>
          <w:u w:val="single"/>
          <w:shd w:val="clear" w:color="auto" w:fill="FFFFFF"/>
          <w:lang w:bidi="ar-SA"/>
        </w:rPr>
        <w:t xml:space="preserve">  </w:t>
      </w:r>
      <w:r>
        <w:rPr>
          <w:rFonts w:hint="eastAsia" w:ascii="仿宋_GB2312" w:hAnsi="仿宋_GB2312" w:eastAsia="仿宋_GB2312" w:cs="仿宋_GB2312"/>
          <w:bCs/>
          <w:color w:val="auto"/>
          <w:kern w:val="0"/>
          <w:sz w:val="32"/>
          <w:szCs w:val="22"/>
          <w:highlight w:val="none"/>
          <w:shd w:val="clear" w:color="auto" w:fill="FFFFFF"/>
          <w:lang w:eastAsia="zh-CN" w:bidi="ar-SA"/>
        </w:rPr>
        <w:t>级职称</w:t>
      </w:r>
      <w:r>
        <w:rPr>
          <w:rFonts w:hint="eastAsia" w:ascii="仿宋_GB2312" w:hAnsi="仿宋_GB2312" w:eastAsia="仿宋_GB2312" w:cs="仿宋_GB2312"/>
          <w:bCs/>
          <w:color w:val="auto"/>
          <w:kern w:val="0"/>
          <w:sz w:val="32"/>
          <w:szCs w:val="22"/>
          <w:highlight w:val="none"/>
          <w:shd w:val="clear" w:color="auto" w:fill="FFFFFF"/>
          <w:lang w:bidi="ar-SA"/>
        </w:rPr>
        <w:t>名</w:t>
      </w:r>
      <w:r>
        <w:rPr>
          <w:rFonts w:hint="eastAsia" w:ascii="仿宋_GB2312" w:hAnsi="仿宋_GB2312" w:eastAsia="仿宋_GB2312" w:cs="仿宋_GB2312"/>
          <w:bCs/>
          <w:color w:val="auto"/>
          <w:kern w:val="0"/>
          <w:sz w:val="32"/>
          <w:szCs w:val="22"/>
          <w:highlight w:val="none"/>
          <w:shd w:val="clear" w:color="auto" w:fill="FFFFFF"/>
          <w:lang w:val="en-US" w:eastAsia="zh-CN" w:bidi="ar-SA"/>
        </w:rPr>
        <w:t>单</w:t>
      </w:r>
      <w:r>
        <w:rPr>
          <w:rFonts w:hint="eastAsia" w:ascii="仿宋_GB2312" w:hAnsi="仿宋_GB2312" w:eastAsia="仿宋_GB2312" w:cs="仿宋_GB2312"/>
          <w:bCs/>
          <w:color w:val="auto"/>
          <w:kern w:val="0"/>
          <w:sz w:val="32"/>
          <w:szCs w:val="22"/>
          <w:highlight w:val="none"/>
          <w:shd w:val="clear" w:color="auto" w:fill="FFFFFF"/>
          <w:lang w:bidi="ar-SA"/>
        </w:rPr>
        <w:t>汇总</w:t>
      </w:r>
      <w:r>
        <w:rPr>
          <w:rFonts w:hint="eastAsia" w:ascii="仿宋_GB2312" w:hAnsi="仿宋_GB2312" w:eastAsia="仿宋_GB2312" w:cs="仿宋_GB2312"/>
          <w:bCs/>
          <w:color w:val="auto"/>
          <w:kern w:val="0"/>
          <w:sz w:val="32"/>
          <w:szCs w:val="22"/>
          <w:highlight w:val="none"/>
          <w:shd w:val="clear" w:color="auto" w:fill="FFFFFF"/>
          <w:lang w:eastAsia="zh-CN" w:bidi="ar-SA"/>
        </w:rPr>
        <w:t>表</w:t>
      </w:r>
    </w:p>
    <w:p>
      <w:pPr>
        <w:keepNext w:val="0"/>
        <w:keepLines w:val="0"/>
        <w:pageBreakBefore w:val="0"/>
        <w:widowControl w:val="0"/>
        <w:kinsoku/>
        <w:wordWrap/>
        <w:overflowPunct w:val="0"/>
        <w:topLinePunct w:val="0"/>
        <w:autoSpaceDE/>
        <w:autoSpaceDN w:val="0"/>
        <w:bidi w:val="0"/>
        <w:adjustRightInd/>
        <w:snapToGrid/>
        <w:spacing w:before="0" w:beforeLines="0" w:after="0" w:afterLines="0" w:line="600" w:lineRule="exact"/>
        <w:ind w:left="0" w:leftChars="0" w:right="0" w:rightChars="0" w:firstLine="1600" w:firstLineChars="500"/>
        <w:jc w:val="both"/>
        <w:textAlignment w:val="auto"/>
        <w:outlineLvl w:val="9"/>
        <w:rPr>
          <w:rFonts w:hint="eastAsia" w:ascii="仿宋_GB2312" w:hAnsi="仿宋_GB2312" w:eastAsia="仿宋_GB2312" w:cs="仿宋_GB2312"/>
          <w:bCs/>
          <w:color w:val="auto"/>
          <w:kern w:val="0"/>
          <w:sz w:val="32"/>
          <w:szCs w:val="22"/>
          <w:highlight w:val="none"/>
          <w:shd w:val="clear" w:color="auto" w:fill="FFFFFF"/>
          <w:lang w:eastAsia="zh-CN" w:bidi="ar-SA"/>
        </w:rPr>
      </w:pPr>
      <w:r>
        <w:rPr>
          <w:rFonts w:hint="eastAsia" w:ascii="仿宋_GB2312" w:hAnsi="仿宋_GB2312" w:cs="仿宋_GB2312"/>
          <w:bCs/>
          <w:color w:val="auto"/>
          <w:kern w:val="0"/>
          <w:sz w:val="32"/>
          <w:szCs w:val="22"/>
          <w:highlight w:val="none"/>
          <w:shd w:val="clear" w:color="auto" w:fill="FFFFFF"/>
          <w:lang w:val="en-US" w:eastAsia="zh-CN" w:bidi="ar-SA"/>
        </w:rPr>
        <w:t>6</w:t>
      </w:r>
      <w:r>
        <w:rPr>
          <w:rFonts w:hint="eastAsia" w:ascii="仿宋_GB2312" w:hAnsi="仿宋_GB2312" w:eastAsia="仿宋_GB2312" w:cs="仿宋_GB2312"/>
          <w:bCs/>
          <w:color w:val="auto"/>
          <w:kern w:val="0"/>
          <w:sz w:val="32"/>
          <w:szCs w:val="22"/>
          <w:highlight w:val="none"/>
          <w:shd w:val="clear" w:color="auto" w:fill="FFFFFF"/>
          <w:lang w:val="en-US" w:eastAsia="zh-CN" w:bidi="ar-SA"/>
        </w:rPr>
        <w:t>.建筑工程</w:t>
      </w:r>
      <w:r>
        <w:rPr>
          <w:rFonts w:hint="eastAsia" w:ascii="仿宋_GB2312" w:hAnsi="仿宋_GB2312" w:eastAsia="仿宋_GB2312" w:cs="仿宋_GB2312"/>
          <w:bCs/>
          <w:color w:val="auto"/>
          <w:kern w:val="0"/>
          <w:sz w:val="32"/>
          <w:szCs w:val="22"/>
          <w:highlight w:val="none"/>
          <w:shd w:val="clear" w:color="auto" w:fill="FFFFFF"/>
          <w:lang w:bidi="ar-SA"/>
        </w:rPr>
        <w:t>专业名称参照表</w:t>
      </w:r>
    </w:p>
    <w:p>
      <w:pPr>
        <w:keepNext w:val="0"/>
        <w:keepLines w:val="0"/>
        <w:pageBreakBefore w:val="0"/>
        <w:widowControl w:val="0"/>
        <w:numPr>
          <w:ilvl w:val="-1"/>
          <w:numId w:val="0"/>
        </w:numPr>
        <w:kinsoku/>
        <w:wordWrap/>
        <w:overflowPunct w:val="0"/>
        <w:topLinePunct w:val="0"/>
        <w:autoSpaceDE/>
        <w:autoSpaceDN w:val="0"/>
        <w:bidi w:val="0"/>
        <w:adjustRightInd/>
        <w:snapToGrid/>
        <w:spacing w:before="0" w:beforeLines="0" w:after="0" w:afterLines="0" w:line="600" w:lineRule="exact"/>
        <w:ind w:right="0" w:rightChars="0" w:firstLine="1600" w:firstLineChars="500"/>
        <w:jc w:val="both"/>
        <w:textAlignment w:val="auto"/>
        <w:outlineLvl w:val="9"/>
        <w:rPr>
          <w:rFonts w:hint="eastAsia" w:ascii="仿宋_GB2312" w:hAnsi="仿宋_GB2312" w:eastAsia="仿宋_GB2312" w:cs="仿宋_GB2312"/>
          <w:bCs/>
          <w:color w:val="auto"/>
          <w:kern w:val="0"/>
          <w:sz w:val="32"/>
          <w:szCs w:val="22"/>
          <w:highlight w:val="none"/>
          <w:shd w:val="clear" w:color="auto" w:fill="FFFFFF"/>
          <w:lang w:bidi="ar-SA"/>
        </w:rPr>
      </w:pPr>
      <w:r>
        <w:rPr>
          <w:rFonts w:hint="eastAsia" w:ascii="仿宋_GB2312" w:hAnsi="仿宋_GB2312" w:cs="仿宋_GB2312"/>
          <w:bCs/>
          <w:color w:val="auto"/>
          <w:kern w:val="0"/>
          <w:sz w:val="32"/>
          <w:szCs w:val="22"/>
          <w:highlight w:val="none"/>
          <w:shd w:val="clear" w:color="auto" w:fill="FFFFFF"/>
          <w:lang w:val="en-US" w:eastAsia="zh-CN" w:bidi="ar-SA"/>
        </w:rPr>
        <w:t>7</w:t>
      </w:r>
      <w:r>
        <w:rPr>
          <w:rFonts w:hint="eastAsia" w:ascii="仿宋_GB2312" w:hAnsi="仿宋_GB2312" w:eastAsia="仿宋_GB2312" w:cs="仿宋_GB2312"/>
          <w:bCs/>
          <w:color w:val="auto"/>
          <w:kern w:val="0"/>
          <w:sz w:val="32"/>
          <w:szCs w:val="22"/>
          <w:highlight w:val="none"/>
          <w:shd w:val="clear" w:color="auto" w:fill="FFFFFF"/>
          <w:lang w:val="en-US" w:eastAsia="zh-CN" w:bidi="ar-SA"/>
        </w:rPr>
        <w:t>.</w:t>
      </w:r>
      <w:r>
        <w:rPr>
          <w:rFonts w:hint="eastAsia" w:ascii="仿宋_GB2312" w:hAnsi="仿宋_GB2312" w:eastAsia="仿宋_GB2312" w:cs="仿宋_GB2312"/>
          <w:bCs/>
          <w:color w:val="auto"/>
          <w:kern w:val="0"/>
          <w:sz w:val="32"/>
          <w:szCs w:val="22"/>
          <w:highlight w:val="none"/>
          <w:shd w:val="clear" w:color="auto" w:fill="FFFFFF"/>
          <w:lang w:eastAsia="zh-CN" w:bidi="ar-SA"/>
        </w:rPr>
        <w:t>申报建筑工程</w:t>
      </w:r>
      <w:r>
        <w:rPr>
          <w:rFonts w:hint="eastAsia" w:ascii="仿宋_GB2312" w:hAnsi="仿宋_GB2312" w:eastAsia="仿宋_GB2312" w:cs="仿宋_GB2312"/>
          <w:b w:val="0"/>
          <w:bCs/>
          <w:color w:val="auto"/>
          <w:kern w:val="0"/>
          <w:sz w:val="32"/>
          <w:szCs w:val="22"/>
          <w:highlight w:val="none"/>
          <w:u w:val="single"/>
          <w:shd w:val="clear" w:color="auto" w:fill="FFFFFF"/>
          <w:lang w:bidi="ar-SA"/>
        </w:rPr>
        <w:t xml:space="preserve">  </w:t>
      </w:r>
      <w:r>
        <w:rPr>
          <w:rFonts w:hint="eastAsia" w:ascii="仿宋_GB2312" w:hAnsi="仿宋_GB2312" w:eastAsia="仿宋_GB2312" w:cs="仿宋_GB2312"/>
          <w:b w:val="0"/>
          <w:bCs/>
          <w:color w:val="auto"/>
          <w:kern w:val="0"/>
          <w:sz w:val="32"/>
          <w:szCs w:val="22"/>
          <w:highlight w:val="none"/>
          <w:shd w:val="clear" w:color="auto" w:fill="FFFFFF"/>
          <w:lang w:eastAsia="zh-CN" w:bidi="ar-SA"/>
        </w:rPr>
        <w:t>级职称</w:t>
      </w:r>
      <w:r>
        <w:rPr>
          <w:rFonts w:hint="eastAsia" w:ascii="仿宋_GB2312" w:hAnsi="仿宋_GB2312" w:eastAsia="仿宋_GB2312" w:cs="仿宋_GB2312"/>
          <w:bCs/>
          <w:color w:val="auto"/>
          <w:kern w:val="0"/>
          <w:sz w:val="32"/>
          <w:szCs w:val="22"/>
          <w:highlight w:val="none"/>
          <w:shd w:val="clear" w:color="auto" w:fill="FFFFFF"/>
          <w:lang w:eastAsia="zh-CN" w:bidi="ar-SA"/>
        </w:rPr>
        <w:t>论文（著作）鉴定表</w:t>
      </w:r>
    </w:p>
    <w:p>
      <w:pPr>
        <w:keepNext w:val="0"/>
        <w:keepLines w:val="0"/>
        <w:pageBreakBefore w:val="0"/>
        <w:widowControl w:val="0"/>
        <w:kinsoku/>
        <w:overflowPunct w:val="0"/>
        <w:topLinePunct w:val="0"/>
        <w:autoSpaceDE/>
        <w:autoSpaceDN/>
        <w:bidi w:val="0"/>
        <w:adjustRightInd/>
        <w:snapToGrid/>
        <w:spacing w:before="0" w:beforeLines="0" w:after="0" w:afterLines="0" w:line="600" w:lineRule="exact"/>
        <w:ind w:left="0" w:leftChars="0" w:right="0" w:rightChars="0" w:firstLine="0" w:firstLineChars="0"/>
        <w:jc w:val="center"/>
        <w:textAlignment w:val="auto"/>
        <w:rPr>
          <w:rFonts w:hint="eastAsia" w:ascii="小标宋" w:hAnsi="小标宋" w:eastAsia="小标宋" w:cs="Courier New"/>
          <w:color w:val="auto"/>
          <w:kern w:val="0"/>
          <w:sz w:val="44"/>
          <w:szCs w:val="32"/>
          <w:highlight w:val="none"/>
          <w:lang w:val="en-US" w:eastAsia="zh-CN"/>
        </w:rPr>
      </w:pPr>
    </w:p>
    <w:p>
      <w:pPr>
        <w:keepNext w:val="0"/>
        <w:keepLines w:val="0"/>
        <w:pageBreakBefore w:val="0"/>
        <w:widowControl w:val="0"/>
        <w:kinsoku/>
        <w:overflowPunct w:val="0"/>
        <w:topLinePunct w:val="0"/>
        <w:autoSpaceDE/>
        <w:autoSpaceDN/>
        <w:bidi w:val="0"/>
        <w:adjustRightInd/>
        <w:snapToGrid/>
        <w:spacing w:before="0" w:beforeLines="0" w:after="0" w:afterLines="0" w:line="600" w:lineRule="exact"/>
        <w:ind w:left="0" w:leftChars="0" w:right="0" w:rightChars="0" w:firstLine="0" w:firstLineChars="0"/>
        <w:jc w:val="center"/>
        <w:textAlignment w:val="auto"/>
        <w:rPr>
          <w:rFonts w:hint="eastAsia" w:ascii="小标宋" w:hAnsi="小标宋" w:eastAsia="小标宋" w:cs="Courier New"/>
          <w:color w:val="auto"/>
          <w:kern w:val="0"/>
          <w:sz w:val="44"/>
          <w:szCs w:val="32"/>
          <w:highlight w:val="none"/>
          <w:lang w:val="en-US" w:eastAsia="zh-CN"/>
        </w:rPr>
      </w:pPr>
    </w:p>
    <w:p>
      <w:pPr>
        <w:keepNext w:val="0"/>
        <w:keepLines w:val="0"/>
        <w:pageBreakBefore w:val="0"/>
        <w:widowControl w:val="0"/>
        <w:kinsoku/>
        <w:overflowPunct w:val="0"/>
        <w:topLinePunct w:val="0"/>
        <w:autoSpaceDE/>
        <w:autoSpaceDN/>
        <w:bidi w:val="0"/>
        <w:adjustRightInd/>
        <w:snapToGrid/>
        <w:spacing w:before="0" w:beforeLines="0" w:after="0" w:afterLines="0" w:line="600" w:lineRule="exact"/>
        <w:ind w:left="0" w:leftChars="0" w:right="0" w:rightChars="0" w:firstLine="0" w:firstLineChars="0"/>
        <w:jc w:val="center"/>
        <w:textAlignment w:val="auto"/>
        <w:rPr>
          <w:rFonts w:hint="eastAsia" w:ascii="小标宋" w:hAnsi="小标宋" w:eastAsia="小标宋" w:cs="Courier New"/>
          <w:color w:val="auto"/>
          <w:kern w:val="0"/>
          <w:sz w:val="44"/>
          <w:szCs w:val="32"/>
          <w:highlight w:val="none"/>
          <w:lang w:val="en-US" w:eastAsia="zh-CN"/>
        </w:rPr>
      </w:pPr>
    </w:p>
    <w:p>
      <w:pPr>
        <w:keepNext w:val="0"/>
        <w:keepLines w:val="0"/>
        <w:pageBreakBefore w:val="0"/>
        <w:widowControl w:val="0"/>
        <w:kinsoku/>
        <w:wordWrap/>
        <w:overflowPunct w:val="0"/>
        <w:topLinePunct w:val="0"/>
        <w:autoSpaceDE/>
        <w:autoSpaceDN/>
        <w:bidi w:val="0"/>
        <w:adjustRightInd/>
        <w:snapToGrid/>
        <w:spacing w:before="0" w:beforeLines="0" w:after="0" w:afterLines="0" w:line="600" w:lineRule="exact"/>
        <w:ind w:left="0" w:leftChars="0" w:right="0" w:rightChars="0" w:firstLine="640" w:firstLineChars="200"/>
        <w:jc w:val="center"/>
        <w:textAlignment w:val="auto"/>
        <w:outlineLvl w:val="9"/>
        <w:rPr>
          <w:rFonts w:hint="eastAsia" w:ascii="仿宋_GB2312" w:hAnsi="仿宋_GB2312" w:eastAsia="仿宋_GB2312" w:cs="Courier New"/>
          <w:color w:val="auto"/>
          <w:kern w:val="0"/>
          <w:sz w:val="32"/>
          <w:szCs w:val="32"/>
          <w:highlight w:val="none"/>
          <w:lang w:val="en-US" w:eastAsia="zh-CN"/>
        </w:rPr>
      </w:pPr>
      <w:r>
        <w:rPr>
          <w:rFonts w:hint="eastAsia" w:ascii="仿宋_GB2312" w:hAnsi="仿宋_GB2312" w:cs="Courier New"/>
          <w:color w:val="auto"/>
          <w:kern w:val="0"/>
          <w:sz w:val="32"/>
          <w:szCs w:val="32"/>
          <w:highlight w:val="none"/>
          <w:lang w:val="en-US" w:eastAsia="zh-CN"/>
        </w:rPr>
        <w:t xml:space="preserve">                  </w:t>
      </w:r>
      <w:r>
        <w:rPr>
          <w:rFonts w:hint="eastAsia" w:ascii="仿宋_GB2312" w:hAnsi="仿宋_GB2312" w:eastAsia="仿宋_GB2312" w:cs="Courier New"/>
          <w:color w:val="auto"/>
          <w:kern w:val="0"/>
          <w:sz w:val="32"/>
          <w:szCs w:val="32"/>
          <w:highlight w:val="none"/>
          <w:lang w:val="en-US" w:eastAsia="zh-CN"/>
        </w:rPr>
        <w:t xml:space="preserve">广东省住房和城乡建设厅    </w:t>
      </w:r>
    </w:p>
    <w:p>
      <w:pPr>
        <w:keepNext w:val="0"/>
        <w:keepLines w:val="0"/>
        <w:pageBreakBefore w:val="0"/>
        <w:widowControl w:val="0"/>
        <w:kinsoku/>
        <w:wordWrap/>
        <w:overflowPunct w:val="0"/>
        <w:topLinePunct w:val="0"/>
        <w:autoSpaceDE/>
        <w:bidi w:val="0"/>
        <w:adjustRightInd/>
        <w:snapToGrid/>
        <w:spacing w:beforeLines="0" w:afterLines="0" w:line="600" w:lineRule="exact"/>
        <w:ind w:firstLine="640" w:firstLineChars="200"/>
        <w:jc w:val="center"/>
        <w:textAlignment w:val="auto"/>
        <w:outlineLvl w:val="9"/>
        <w:rPr>
          <w:rFonts w:hint="eastAsia" w:ascii="黑体" w:hAnsi="黑体" w:eastAsia="黑体" w:cs="黑体"/>
          <w:color w:val="auto"/>
          <w:sz w:val="32"/>
          <w:szCs w:val="32"/>
          <w:highlight w:val="none"/>
          <w:lang w:val="en-US" w:eastAsia="zh-CN" w:bidi="ar-SA"/>
        </w:rPr>
      </w:pPr>
      <w:r>
        <w:rPr>
          <w:rFonts w:hint="eastAsia" w:ascii="仿宋_GB2312" w:hAnsi="仿宋_GB2312" w:eastAsia="仿宋_GB2312" w:cs="Courier New"/>
          <w:color w:val="auto"/>
          <w:kern w:val="0"/>
          <w:sz w:val="32"/>
          <w:szCs w:val="32"/>
          <w:highlight w:val="none"/>
          <w:lang w:val="en-US" w:eastAsia="zh-CN"/>
        </w:rPr>
        <w:t xml:space="preserve">                      202</w:t>
      </w:r>
      <w:r>
        <w:rPr>
          <w:rFonts w:hint="eastAsia" w:ascii="仿宋_GB2312" w:hAnsi="仿宋_GB2312" w:cs="Courier New"/>
          <w:color w:val="auto"/>
          <w:kern w:val="0"/>
          <w:sz w:val="32"/>
          <w:szCs w:val="32"/>
          <w:highlight w:val="none"/>
          <w:lang w:val="en-US" w:eastAsia="zh-CN"/>
        </w:rPr>
        <w:t>2</w:t>
      </w:r>
      <w:r>
        <w:rPr>
          <w:rFonts w:hint="eastAsia" w:ascii="仿宋_GB2312" w:hAnsi="仿宋_GB2312" w:eastAsia="仿宋_GB2312" w:cs="Courier New"/>
          <w:color w:val="auto"/>
          <w:kern w:val="0"/>
          <w:sz w:val="32"/>
          <w:szCs w:val="32"/>
          <w:highlight w:val="none"/>
          <w:lang w:val="en-US" w:eastAsia="zh-CN"/>
        </w:rPr>
        <w:t>年</w:t>
      </w:r>
      <w:r>
        <w:rPr>
          <w:rFonts w:hint="eastAsia" w:ascii="仿宋_GB2312" w:hAnsi="仿宋_GB2312" w:cs="Courier New"/>
          <w:color w:val="auto"/>
          <w:kern w:val="0"/>
          <w:sz w:val="32"/>
          <w:szCs w:val="32"/>
          <w:highlight w:val="none"/>
          <w:lang w:val="en-US" w:eastAsia="zh-CN"/>
        </w:rPr>
        <w:t>10</w:t>
      </w:r>
      <w:r>
        <w:rPr>
          <w:rFonts w:hint="eastAsia" w:ascii="仿宋_GB2312" w:hAnsi="仿宋_GB2312" w:eastAsia="仿宋_GB2312" w:cs="Courier New"/>
          <w:color w:val="auto"/>
          <w:kern w:val="0"/>
          <w:sz w:val="32"/>
          <w:szCs w:val="32"/>
          <w:highlight w:val="none"/>
          <w:lang w:val="en-US" w:eastAsia="zh-CN"/>
        </w:rPr>
        <w:t>月</w:t>
      </w:r>
      <w:r>
        <w:rPr>
          <w:rFonts w:hint="eastAsia" w:ascii="仿宋_GB2312" w:hAnsi="仿宋_GB2312" w:cs="Courier New"/>
          <w:color w:val="auto"/>
          <w:kern w:val="0"/>
          <w:sz w:val="32"/>
          <w:szCs w:val="32"/>
          <w:highlight w:val="none"/>
          <w:lang w:val="en-US" w:eastAsia="zh-CN"/>
        </w:rPr>
        <w:t xml:space="preserve">  </w:t>
      </w:r>
      <w:r>
        <w:rPr>
          <w:rFonts w:hint="eastAsia" w:ascii="仿宋_GB2312" w:hAnsi="仿宋_GB2312" w:eastAsia="仿宋_GB2312" w:cs="Courier New"/>
          <w:color w:val="auto"/>
          <w:kern w:val="0"/>
          <w:sz w:val="32"/>
          <w:szCs w:val="32"/>
          <w:highlight w:val="none"/>
          <w:lang w:val="en-US" w:eastAsia="zh-CN"/>
        </w:rPr>
        <w:t>日</w:t>
      </w:r>
    </w:p>
    <w:p>
      <w:pPr>
        <w:keepNext w:val="0"/>
        <w:keepLines w:val="0"/>
        <w:pageBreakBefore w:val="0"/>
        <w:widowControl w:val="0"/>
        <w:kinsoku/>
        <w:overflowPunct/>
        <w:topLinePunct w:val="0"/>
        <w:autoSpaceDE/>
        <w:bidi w:val="0"/>
        <w:adjustRightInd/>
        <w:snapToGrid/>
        <w:spacing w:line="560" w:lineRule="exact"/>
        <w:textAlignment w:val="auto"/>
        <w:rPr>
          <w:rFonts w:hint="eastAsia" w:ascii="黑体" w:hAnsi="黑体" w:eastAsia="黑体" w:cs="黑体"/>
          <w:color w:val="auto"/>
          <w:sz w:val="32"/>
          <w:szCs w:val="32"/>
          <w:highlight w:val="none"/>
          <w:lang w:val="en-US" w:eastAsia="zh-CN" w:bidi="ar-SA"/>
        </w:rPr>
      </w:pPr>
    </w:p>
    <w:p>
      <w:pPr>
        <w:spacing w:line="560" w:lineRule="exact"/>
        <w:rPr>
          <w:color w:val="auto"/>
          <w:highlight w:val="none"/>
        </w:rPr>
      </w:pPr>
      <w:r>
        <w:rPr>
          <w:rFonts w:hint="eastAsia" w:ascii="黑体" w:hAnsi="黑体" w:eastAsia="黑体" w:cs="黑体"/>
          <w:color w:val="auto"/>
          <w:sz w:val="32"/>
          <w:szCs w:val="32"/>
          <w:highlight w:val="none"/>
          <w:lang w:val="en-US" w:eastAsia="zh-CN" w:bidi="ar-SA"/>
        </w:rPr>
        <w:t>公开方式：主动公开</w:t>
      </w:r>
    </w:p>
    <w:sectPr>
      <w:footerReference r:id="rId5" w:type="default"/>
      <w:pgSz w:w="11906" w:h="16838"/>
      <w:pgMar w:top="1644" w:right="1474" w:bottom="1418" w:left="1588" w:header="851" w:footer="992" w:gutter="0"/>
      <w:pgNumType w:fmt="numberInDash"/>
      <w:cols w:space="0" w:num="1"/>
      <w:docGrid w:type="lines" w:linePitch="31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Calibri Light">
    <w:altName w:val="DejaVu Sans"/>
    <w:panose1 w:val="020F0302020204030204"/>
    <w:charset w:val="00"/>
    <w:family w:val="swiss"/>
    <w:pitch w:val="default"/>
    <w:sig w:usb0="00000000" w:usb1="00000000" w:usb2="00000000" w:usb3="00000000" w:csb0="2000019F" w:csb1="00000000"/>
  </w:font>
  <w:font w:name="楷体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小标宋">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Tahoma">
    <w:altName w:val="DejaVu Sans"/>
    <w:panose1 w:val="020B0604030504040204"/>
    <w:charset w:val="00"/>
    <w:family w:val="swiss"/>
    <w:pitch w:val="default"/>
    <w:sig w:usb0="00000000" w:usb1="00000000" w:usb2="00000029" w:usb3="00000000" w:csb0="200101FF" w:csb1="20280000"/>
  </w:font>
  <w:font w:name="微软雅黑">
    <w:panose1 w:val="020B0503020204020204"/>
    <w:charset w:val="86"/>
    <w:family w:val="auto"/>
    <w:pitch w:val="default"/>
    <w:sig w:usb0="80000287" w:usb1="280F3C52" w:usb2="00000016" w:usb3="00000000" w:csb0="0004001F"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Theme="minorEastAsia" w:hAnsiTheme="minorEastAsia" w:eastAsiaTheme="minorEastAsia"/>
        <w:sz w:val="28"/>
        <w:szCs w:val="28"/>
      </w:rPr>
    </w:pPr>
    <w:r>
      <w:rPr>
        <w:sz w:val="2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rPr>
                              <w:rFonts w:hint="eastAsia" w:ascii="仿宋_GB2312" w:hAnsi="仿宋_GB2312" w:cs="仿宋_GB2312"/>
                              <w:sz w:val="28"/>
                              <w:szCs w:val="28"/>
                            </w:rPr>
                            <w:fldChar w:fldCharType="begin"/>
                          </w:r>
                          <w:r>
                            <w:rPr>
                              <w:rFonts w:hint="eastAsia" w:ascii="仿宋_GB2312" w:hAnsi="仿宋_GB2312" w:cs="仿宋_GB2312"/>
                              <w:sz w:val="28"/>
                              <w:szCs w:val="28"/>
                            </w:rPr>
                            <w:instrText xml:space="preserve"> PAGE  \* MERGEFORMAT </w:instrText>
                          </w:r>
                          <w:r>
                            <w:rPr>
                              <w:rFonts w:hint="eastAsia" w:ascii="仿宋_GB2312" w:hAnsi="仿宋_GB2312" w:cs="仿宋_GB2312"/>
                              <w:sz w:val="28"/>
                              <w:szCs w:val="28"/>
                            </w:rPr>
                            <w:fldChar w:fldCharType="separate"/>
                          </w:r>
                          <w:r>
                            <w:rPr>
                              <w:rFonts w:hint="eastAsia" w:ascii="仿宋_GB2312" w:hAnsi="仿宋_GB2312" w:cs="仿宋_GB2312"/>
                              <w:sz w:val="28"/>
                              <w:szCs w:val="28"/>
                            </w:rPr>
                            <w:t>- 1 -</w:t>
                          </w:r>
                          <w:r>
                            <w:rPr>
                              <w:rFonts w:hint="eastAsia" w:ascii="仿宋_GB2312" w:hAnsi="仿宋_GB2312" w:cs="仿宋_GB2312"/>
                              <w:sz w:val="28"/>
                              <w:szCs w:val="28"/>
                            </w:rPr>
                            <w:fldChar w:fldCharType="end"/>
                          </w:r>
                        </w:p>
                      </w:txbxContent>
                    </wps:txbx>
                    <wps:bodyPr rot="0" spcFirstLastPara="0" vertOverflow="overflow" horzOverflow="overflow" vert="horz" wrap="none" lIns="0" tIns="0" rIns="0" bIns="0" numCol="1" spcCol="0" rtlCol="0" fromWordArt="false" anchor="t" anchorCtr="false" forceAA="false" upright="false" compatLnSpc="true">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FgAAAGRycy9QSwECFAAUAAAACACH&#10;TuJAs0lY7tAAAAAFAQAADwAAAAAAAAABACAAAAA4AAAAZHJzL2Rvd25yZXYueG1sUEsBAhQAFAAA&#10;AAgAh07iQCYa0m4aAgAAKQQAAA4AAAAAAAAAAQAgAAAANQEAAGRycy9lMm9Eb2MueG1sUEsFBgAA&#10;AAAGAAYAWQEAAMEFAAAAAA==&#10;">
              <v:fill on="f" focussize="0,0"/>
              <v:stroke on="f" weight="0.5pt"/>
              <v:imagedata o:title=""/>
              <o:lock v:ext="edit" aspectratio="f"/>
              <v:textbox inset="0mm,0mm,0mm,0mm" style="mso-fit-shape-to-text:t;">
                <w:txbxContent>
                  <w:p>
                    <w:pPr>
                      <w:pStyle w:val="5"/>
                    </w:pPr>
                    <w:r>
                      <w:rPr>
                        <w:rFonts w:hint="eastAsia" w:ascii="仿宋_GB2312" w:hAnsi="仿宋_GB2312" w:cs="仿宋_GB2312"/>
                        <w:sz w:val="28"/>
                        <w:szCs w:val="28"/>
                      </w:rPr>
                      <w:fldChar w:fldCharType="begin"/>
                    </w:r>
                    <w:r>
                      <w:rPr>
                        <w:rFonts w:hint="eastAsia" w:ascii="仿宋_GB2312" w:hAnsi="仿宋_GB2312" w:cs="仿宋_GB2312"/>
                        <w:sz w:val="28"/>
                        <w:szCs w:val="28"/>
                      </w:rPr>
                      <w:instrText xml:space="preserve"> PAGE  \* MERGEFORMAT </w:instrText>
                    </w:r>
                    <w:r>
                      <w:rPr>
                        <w:rFonts w:hint="eastAsia" w:ascii="仿宋_GB2312" w:hAnsi="仿宋_GB2312" w:cs="仿宋_GB2312"/>
                        <w:sz w:val="28"/>
                        <w:szCs w:val="28"/>
                      </w:rPr>
                      <w:fldChar w:fldCharType="separate"/>
                    </w:r>
                    <w:r>
                      <w:rPr>
                        <w:rFonts w:hint="eastAsia" w:ascii="仿宋_GB2312" w:hAnsi="仿宋_GB2312" w:cs="仿宋_GB2312"/>
                        <w:sz w:val="28"/>
                        <w:szCs w:val="28"/>
                      </w:rPr>
                      <w:t>- 1 -</w:t>
                    </w:r>
                    <w:r>
                      <w:rPr>
                        <w:rFonts w:hint="eastAsia" w:ascii="仿宋_GB2312" w:hAnsi="仿宋_GB2312" w:cs="仿宋_GB2312"/>
                        <w:sz w:val="28"/>
                        <w:szCs w:val="28"/>
                      </w:rPr>
                      <w:fldChar w:fldCharType="end"/>
                    </w:r>
                  </w:p>
                </w:txbxContent>
              </v:textbox>
            </v:shape>
          </w:pict>
        </mc:Fallback>
      </mc:AlternateContent>
    </w:r>
  </w:p>
  <w:p>
    <w:pPr>
      <w:pStyle w:val="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5"/>
    <w:multiLevelType w:val="singleLevel"/>
    <w:tmpl w:val="00000005"/>
    <w:lvl w:ilvl="0" w:tentative="0">
      <w:start w:val="1"/>
      <w:numFmt w:val="decimal"/>
      <w:suff w:val="nothing"/>
      <w:lvlText w:val="%1."/>
      <w:lvlJc w:val="left"/>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周娟">
    <w15:presenceInfo w15:providerId="None" w15:userId="周娟"/>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true"/>
  <w:bordersDoNotSurroundFooter w:val="true"/>
  <w:trackRevisions w:val="true"/>
  <w:documentProtection w:enforcement="0"/>
  <w:defaultTabStop w:val="420"/>
  <w:drawingGridVerticalSpacing w:val="159"/>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FiNGFjMTZkNjg4YTJhMzE2NGVlNjVkNWE5ODM1YTcifQ=="/>
  </w:docVars>
  <w:rsids>
    <w:rsidRoot w:val="4E0451BC"/>
    <w:rsid w:val="001233C5"/>
    <w:rsid w:val="00267307"/>
    <w:rsid w:val="00351FDA"/>
    <w:rsid w:val="004234DA"/>
    <w:rsid w:val="00492B6F"/>
    <w:rsid w:val="00687EC0"/>
    <w:rsid w:val="007B39B6"/>
    <w:rsid w:val="009C6006"/>
    <w:rsid w:val="009F7851"/>
    <w:rsid w:val="00A7592D"/>
    <w:rsid w:val="00C10495"/>
    <w:rsid w:val="00C9504C"/>
    <w:rsid w:val="00FC5F9F"/>
    <w:rsid w:val="06831821"/>
    <w:rsid w:val="072059DD"/>
    <w:rsid w:val="072E0AA7"/>
    <w:rsid w:val="08187561"/>
    <w:rsid w:val="0D6D37BD"/>
    <w:rsid w:val="10096ED9"/>
    <w:rsid w:val="154A675C"/>
    <w:rsid w:val="18E33AF7"/>
    <w:rsid w:val="1F7FD52D"/>
    <w:rsid w:val="1FD562BA"/>
    <w:rsid w:val="1FEF6BCD"/>
    <w:rsid w:val="205B6019"/>
    <w:rsid w:val="232A49A5"/>
    <w:rsid w:val="272200E8"/>
    <w:rsid w:val="2AF464A5"/>
    <w:rsid w:val="2E46035B"/>
    <w:rsid w:val="33E31D8B"/>
    <w:rsid w:val="34642697"/>
    <w:rsid w:val="364D3F88"/>
    <w:rsid w:val="36FF5FDD"/>
    <w:rsid w:val="38595B00"/>
    <w:rsid w:val="386C3059"/>
    <w:rsid w:val="39E60D9C"/>
    <w:rsid w:val="3AAF88BF"/>
    <w:rsid w:val="3D050B77"/>
    <w:rsid w:val="3E35213F"/>
    <w:rsid w:val="3E78202C"/>
    <w:rsid w:val="3FA65476"/>
    <w:rsid w:val="494A3BF2"/>
    <w:rsid w:val="49767635"/>
    <w:rsid w:val="4ACD3044"/>
    <w:rsid w:val="4CBD4971"/>
    <w:rsid w:val="4E0451BC"/>
    <w:rsid w:val="4EB05003"/>
    <w:rsid w:val="4F302401"/>
    <w:rsid w:val="50565456"/>
    <w:rsid w:val="5415546C"/>
    <w:rsid w:val="551021F9"/>
    <w:rsid w:val="587C0C3F"/>
    <w:rsid w:val="5E1625CE"/>
    <w:rsid w:val="5E2E5564"/>
    <w:rsid w:val="5EF315AC"/>
    <w:rsid w:val="5FAB62E8"/>
    <w:rsid w:val="5FCF0790"/>
    <w:rsid w:val="600D3694"/>
    <w:rsid w:val="6068328D"/>
    <w:rsid w:val="60B46AEE"/>
    <w:rsid w:val="618172C6"/>
    <w:rsid w:val="68F522EC"/>
    <w:rsid w:val="6A7F636D"/>
    <w:rsid w:val="6E9B256F"/>
    <w:rsid w:val="6EDF45FE"/>
    <w:rsid w:val="6EF12BBF"/>
    <w:rsid w:val="73467A28"/>
    <w:rsid w:val="763C0B82"/>
    <w:rsid w:val="76EB73FF"/>
    <w:rsid w:val="77F7DFE8"/>
    <w:rsid w:val="77FA6A46"/>
    <w:rsid w:val="786F6749"/>
    <w:rsid w:val="79294073"/>
    <w:rsid w:val="797EC556"/>
    <w:rsid w:val="799F3D08"/>
    <w:rsid w:val="79B65CCE"/>
    <w:rsid w:val="7A3B7A82"/>
    <w:rsid w:val="7B947E4C"/>
    <w:rsid w:val="7C3F0B8D"/>
    <w:rsid w:val="7EEF0F7B"/>
    <w:rsid w:val="7FA26DC5"/>
    <w:rsid w:val="7FC7E50D"/>
    <w:rsid w:val="7FFB2A43"/>
    <w:rsid w:val="7FFF178E"/>
    <w:rsid w:val="A3EB59B1"/>
    <w:rsid w:val="DDF73ACF"/>
    <w:rsid w:val="DF1FE62E"/>
    <w:rsid w:val="E7DFB11F"/>
    <w:rsid w:val="EBF744DB"/>
    <w:rsid w:val="EE5F9723"/>
    <w:rsid w:val="EEEFC2CC"/>
    <w:rsid w:val="EFF380F3"/>
    <w:rsid w:val="F3ED5741"/>
    <w:rsid w:val="F4BEA94A"/>
    <w:rsid w:val="FABAECB3"/>
    <w:rsid w:val="FB773B0F"/>
    <w:rsid w:val="FDD6DEE4"/>
    <w:rsid w:val="FF2E9ED3"/>
    <w:rsid w:val="FF96D5D6"/>
    <w:rsid w:val="FFEFE3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600" w:lineRule="exact"/>
      <w:jc w:val="both"/>
    </w:pPr>
    <w:rPr>
      <w:rFonts w:eastAsia="仿宋_GB2312" w:asciiTheme="minorHAnsi" w:hAnsiTheme="minorHAnsi" w:cstheme="minorBidi"/>
      <w:kern w:val="2"/>
      <w:sz w:val="32"/>
      <w:szCs w:val="24"/>
      <w:lang w:val="en-US" w:eastAsia="zh-CN" w:bidi="ar-SA"/>
    </w:rPr>
  </w:style>
  <w:style w:type="paragraph" w:styleId="3">
    <w:name w:val="heading 1"/>
    <w:basedOn w:val="1"/>
    <w:next w:val="1"/>
    <w:link w:val="12"/>
    <w:qFormat/>
    <w:uiPriority w:val="0"/>
    <w:pPr>
      <w:keepNext/>
      <w:keepLines/>
      <w:outlineLvl w:val="0"/>
    </w:pPr>
    <w:rPr>
      <w:rFonts w:eastAsia="黑体"/>
      <w:bCs/>
      <w:kern w:val="44"/>
      <w:szCs w:val="44"/>
    </w:rPr>
  </w:style>
  <w:style w:type="paragraph" w:styleId="4">
    <w:name w:val="heading 2"/>
    <w:basedOn w:val="1"/>
    <w:next w:val="1"/>
    <w:link w:val="13"/>
    <w:semiHidden/>
    <w:unhideWhenUsed/>
    <w:qFormat/>
    <w:uiPriority w:val="0"/>
    <w:pPr>
      <w:keepNext/>
      <w:keepLines/>
      <w:outlineLvl w:val="1"/>
    </w:pPr>
    <w:rPr>
      <w:rFonts w:eastAsia="楷体_GB2312" w:asciiTheme="majorHAnsi" w:hAnsiTheme="majorHAnsi" w:cstheme="majorBidi"/>
      <w:bCs/>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Normal Indent"/>
    <w:basedOn w:val="1"/>
    <w:unhideWhenUsed/>
    <w:qFormat/>
    <w:uiPriority w:val="99"/>
    <w:pPr>
      <w:widowControl w:val="0"/>
      <w:spacing w:line="600" w:lineRule="exact"/>
      <w:ind w:firstLine="420" w:firstLineChars="200"/>
      <w:jc w:val="both"/>
    </w:pPr>
    <w:rPr>
      <w:rFonts w:eastAsia="仿宋_GB2312" w:asciiTheme="minorHAnsi" w:hAnsiTheme="minorHAnsi" w:cstheme="minorBidi"/>
      <w:kern w:val="2"/>
      <w:sz w:val="24"/>
      <w:szCs w:val="24"/>
      <w:lang w:val="en-US" w:eastAsia="zh-CN" w:bidi="ar-SA"/>
    </w:rPr>
  </w:style>
  <w:style w:type="paragraph" w:styleId="5">
    <w:name w:val="footer"/>
    <w:basedOn w:val="1"/>
    <w:link w:val="15"/>
    <w:qFormat/>
    <w:uiPriority w:val="0"/>
    <w:pPr>
      <w:tabs>
        <w:tab w:val="center" w:pos="4153"/>
        <w:tab w:val="right" w:pos="8306"/>
      </w:tabs>
      <w:snapToGrid w:val="0"/>
      <w:spacing w:line="240" w:lineRule="atLeast"/>
      <w:jc w:val="left"/>
    </w:pPr>
    <w:rPr>
      <w:sz w:val="18"/>
      <w:szCs w:val="18"/>
    </w:rPr>
  </w:style>
  <w:style w:type="paragraph" w:styleId="6">
    <w:name w:val="header"/>
    <w:basedOn w:val="1"/>
    <w:link w:val="14"/>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7">
    <w:name w:val="Title"/>
    <w:basedOn w:val="1"/>
    <w:next w:val="1"/>
    <w:link w:val="11"/>
    <w:qFormat/>
    <w:uiPriority w:val="0"/>
    <w:pPr>
      <w:jc w:val="center"/>
      <w:outlineLvl w:val="0"/>
    </w:pPr>
    <w:rPr>
      <w:rFonts w:eastAsia="方正小标宋简体" w:asciiTheme="majorHAnsi" w:hAnsiTheme="majorHAnsi" w:cstheme="majorBidi"/>
      <w:bCs/>
      <w:sz w:val="44"/>
      <w:szCs w:val="32"/>
    </w:rPr>
  </w:style>
  <w:style w:type="character" w:styleId="10">
    <w:name w:val="page number"/>
    <w:qFormat/>
    <w:uiPriority w:val="0"/>
    <w:rPr>
      <w:rFonts w:asciiTheme="minorHAnsi" w:hAnsiTheme="minorHAnsi" w:eastAsiaTheme="minorEastAsia" w:cstheme="minorBidi"/>
    </w:rPr>
  </w:style>
  <w:style w:type="character" w:customStyle="1" w:styleId="11">
    <w:name w:val="标题 字符"/>
    <w:basedOn w:val="9"/>
    <w:link w:val="7"/>
    <w:qFormat/>
    <w:uiPriority w:val="0"/>
    <w:rPr>
      <w:rFonts w:eastAsia="方正小标宋简体" w:asciiTheme="majorHAnsi" w:hAnsiTheme="majorHAnsi" w:cstheme="majorBidi"/>
      <w:bCs/>
      <w:kern w:val="2"/>
      <w:sz w:val="44"/>
      <w:szCs w:val="32"/>
    </w:rPr>
  </w:style>
  <w:style w:type="character" w:customStyle="1" w:styleId="12">
    <w:name w:val="标题 1 字符"/>
    <w:basedOn w:val="9"/>
    <w:link w:val="3"/>
    <w:qFormat/>
    <w:uiPriority w:val="0"/>
    <w:rPr>
      <w:rFonts w:eastAsia="黑体" w:asciiTheme="minorHAnsi" w:hAnsiTheme="minorHAnsi" w:cstheme="minorBidi"/>
      <w:bCs/>
      <w:kern w:val="44"/>
      <w:sz w:val="32"/>
      <w:szCs w:val="44"/>
    </w:rPr>
  </w:style>
  <w:style w:type="character" w:customStyle="1" w:styleId="13">
    <w:name w:val="标题 2 字符"/>
    <w:basedOn w:val="9"/>
    <w:link w:val="4"/>
    <w:semiHidden/>
    <w:qFormat/>
    <w:uiPriority w:val="0"/>
    <w:rPr>
      <w:rFonts w:eastAsia="楷体_GB2312" w:asciiTheme="majorHAnsi" w:hAnsiTheme="majorHAnsi" w:cstheme="majorBidi"/>
      <w:bCs/>
      <w:kern w:val="2"/>
      <w:sz w:val="32"/>
      <w:szCs w:val="32"/>
    </w:rPr>
  </w:style>
  <w:style w:type="character" w:customStyle="1" w:styleId="14">
    <w:name w:val="页眉 字符"/>
    <w:basedOn w:val="9"/>
    <w:link w:val="6"/>
    <w:qFormat/>
    <w:uiPriority w:val="0"/>
    <w:rPr>
      <w:rFonts w:eastAsia="仿宋_GB2312" w:asciiTheme="minorHAnsi" w:hAnsiTheme="minorHAnsi" w:cstheme="minorBidi"/>
      <w:kern w:val="2"/>
      <w:sz w:val="18"/>
      <w:szCs w:val="18"/>
    </w:rPr>
  </w:style>
  <w:style w:type="character" w:customStyle="1" w:styleId="15">
    <w:name w:val="页脚 字符"/>
    <w:basedOn w:val="9"/>
    <w:link w:val="5"/>
    <w:qFormat/>
    <w:uiPriority w:val="99"/>
    <w:rPr>
      <w:rFonts w:eastAsia="仿宋_GB2312" w:asciiTheme="minorHAnsi" w:hAnsiTheme="minorHAnsi"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microsoft.com/office/2011/relationships/people" Target="peop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省安全生产监督管理局</Company>
  <Pages>9</Pages>
  <Words>4341</Words>
  <Characters>4490</Characters>
  <Lines>0</Lines>
  <Paragraphs>0</Paragraphs>
  <TotalTime>75</TotalTime>
  <ScaleCrop>false</ScaleCrop>
  <LinksUpToDate>false</LinksUpToDate>
  <CharactersWithSpaces>4587</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2021-11-13T15:17:00Z</dcterms:created>
  <dc:creator>刘妍文</dc:creator>
  <cp:lastModifiedBy>周娟</cp:lastModifiedBy>
  <cp:lastPrinted>2022-10-17T01:30:00Z</cp:lastPrinted>
  <dcterms:modified xsi:type="dcterms:W3CDTF">2022-10-20T11:06:05Z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ribbonExt">
    <vt:lpwstr>{"WPSExtOfficeTab":{"OnGetEnabled":false,"OnGetVisible":false}}</vt:lpwstr>
  </property>
  <property fmtid="{D5CDD505-2E9C-101B-9397-08002B2CF9AE}" pid="4" name="ICV">
    <vt:lpwstr>804AB66469594F10AF363A707FDB7C4B</vt:lpwstr>
  </property>
  <property fmtid="{D5CDD505-2E9C-101B-9397-08002B2CF9AE}" pid="5" name="showFlag">
    <vt:bool>true</vt:bool>
  </property>
  <property fmtid="{D5CDD505-2E9C-101B-9397-08002B2CF9AE}" pid="6" name="userName">
    <vt:lpwstr>周娟</vt:lpwstr>
  </property>
</Properties>
</file>