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广东省住房和城乡建设厅关于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开展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装配式建筑系列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地方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线上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宣贯培训的通知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各地级以上市住房城乡建设主管部门，有关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行业</w:t>
      </w:r>
      <w:r>
        <w:rPr>
          <w:rFonts w:hint="eastAsia" w:ascii="仿宋_GB2312" w:hAnsi="仿宋_GB2312" w:eastAsia="仿宋_GB2312" w:cs="仿宋_GB2312"/>
          <w:sz w:val="32"/>
          <w:szCs w:val="32"/>
        </w:rPr>
        <w:t>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（学）</w:t>
      </w:r>
      <w:r>
        <w:rPr>
          <w:rFonts w:hint="eastAsia" w:ascii="仿宋_GB2312" w:hAnsi="仿宋_GB2312" w:eastAsia="仿宋_GB2312" w:cs="仿宋_GB2312"/>
          <w:sz w:val="32"/>
          <w:szCs w:val="32"/>
        </w:rPr>
        <w:t>会，有关单位：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提高装配式建筑系列地方标准应用水平，准确</w:t>
      </w:r>
      <w:r>
        <w:rPr>
          <w:rFonts w:hint="eastAsia" w:ascii="仿宋_GB2312" w:hAnsi="仿宋_GB2312" w:eastAsia="仿宋_GB2312" w:cs="仿宋_GB2312"/>
          <w:sz w:val="32"/>
          <w:szCs w:val="32"/>
        </w:rPr>
        <w:t>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掌握标准的主要内容，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推动装配式建筑高质量发展，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经研究，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2023年2月8日-2月24日组织开展《装配式铝合金低层房屋技术规程》DBJ/T 15-175-2019等16本</w:t>
      </w:r>
      <w:r>
        <w:rPr>
          <w:rFonts w:hint="eastAsia" w:ascii="仿宋_GB2312" w:hAnsi="仿宋_GB2312" w:eastAsia="仿宋_GB2312" w:cs="仿宋_GB2312"/>
          <w:sz w:val="32"/>
          <w:szCs w:val="32"/>
        </w:rPr>
        <w:t>装配式建筑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地方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标准线上宣贯培训。有关事项通知如下：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培训对象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各地级以上市住房城乡建设主管部门、有关行业协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全省施工图审查机构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和从事装配式建筑的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建设、设计、施工、监理等单位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技术人员。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培训内容及形式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本次培训委托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广东省建设科技与标准化协会承办，培训内容及日程安排见附件。培训采用网络视频直播的形式，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可使用电脑或手机观看（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视频地址：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https://pzw.xet.tech/s/2q0uYD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培训结束后，可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在原视频地址或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广东省工程建设标准化管理信息系统（网址：https://bzgl.gdcic.net/）培训交流版块查阅相关培训视频。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其他事宜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（一）本次培训不收取任何费用。请各单位认真组织相关人员参加培训，并做好本地区装配式建筑地方标准的宣贯工作。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（二）联系方式</w:t>
      </w:r>
      <w:ins w:id="0" w:author="周娟" w:date="2023-02-06T11:11:02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。</w:t>
        </w:r>
      </w:ins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省建设科技与标准化协会</w:t>
      </w:r>
      <w:ins w:id="1" w:author="周娟" w:date="2023-02-06T11:14:4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：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麦工 020-87259981</w:t>
      </w:r>
      <w:ins w:id="2" w:author="周娟" w:date="2023-02-06T11:14:46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；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赖工 020-85257164</w:t>
      </w:r>
      <w:ins w:id="3" w:author="周娟" w:date="2023-02-06T11:14:47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。</w:t>
        </w:r>
      </w:ins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省住房城乡建设厅</w:t>
      </w:r>
      <w:ins w:id="4" w:author="周娟" w:date="2023-02-06T11:14:48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：</w:t>
        </w:r>
      </w:ins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江泽涛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、黎彦宇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020-83133643</w:t>
      </w:r>
      <w:ins w:id="5" w:author="周娟" w:date="2023-02-06T11:14:5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。</w:t>
        </w:r>
      </w:ins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附件：装配式建筑系列地方标准线上宣贯培训日程表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广东省住房和城乡建设厅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日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公开方式：依申请公开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2"/>
        </w:rPr>
        <w:t>抄送：广东省建设科技与标准化协会</w:t>
      </w:r>
      <w:ins w:id="6" w:author="周娟" w:date="2023-02-06T11:12:14Z">
        <w:r>
          <w:rPr>
            <w:rFonts w:hint="eastAsia" w:ascii="仿宋_GB2312" w:hAnsi="仿宋_GB2312" w:eastAsia="仿宋_GB2312" w:cs="仿宋_GB2312"/>
            <w:sz w:val="28"/>
            <w:szCs w:val="32"/>
            <w:lang w:eastAsia="zh-CN"/>
          </w:rPr>
          <w:t>。</w:t>
        </w:r>
      </w:ins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32"/>
          <w:lang w:eastAsia="zh-CN"/>
        </w:rPr>
      </w:pPr>
    </w:p>
    <w:sectPr>
      <w:footerReference r:id="rId3" w:type="default"/>
      <w:pgSz w:w="11906" w:h="16838"/>
      <w:pgMar w:top="1644" w:right="1474" w:bottom="1418" w:left="1474" w:header="851" w:footer="147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8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0"/>
                            </w:rPr>
                            <w:t>1</w:t>
                          </w:r>
                          <w:r>
                            <w:rPr>
                              <w:sz w:val="28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8"/>
                        <w:szCs w:val="40"/>
                      </w:rPr>
                      <w:fldChar w:fldCharType="begin"/>
                    </w:r>
                    <w:r>
                      <w:rPr>
                        <w:sz w:val="28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0"/>
                      </w:rPr>
                      <w:fldChar w:fldCharType="separate"/>
                    </w:r>
                    <w:r>
                      <w:rPr>
                        <w:sz w:val="28"/>
                        <w:szCs w:val="40"/>
                      </w:rPr>
                      <w:t>1</w:t>
                    </w:r>
                    <w:r>
                      <w:rPr>
                        <w:sz w:val="28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3058C"/>
    <w:multiLevelType w:val="singleLevel"/>
    <w:tmpl w:val="F7F305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娟">
    <w15:presenceInfo w15:providerId="None" w15:userId="周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0NTU0MDhhZWZjYTk5MjE1ZjY2NmFkNTRjYWQzY2YifQ=="/>
  </w:docVars>
  <w:rsids>
    <w:rsidRoot w:val="579C07BB"/>
    <w:rsid w:val="06201066"/>
    <w:rsid w:val="09267C87"/>
    <w:rsid w:val="0A3B3C06"/>
    <w:rsid w:val="0C7E602C"/>
    <w:rsid w:val="10AA1ECB"/>
    <w:rsid w:val="10ED3781"/>
    <w:rsid w:val="152D1B5C"/>
    <w:rsid w:val="1F4B7FF0"/>
    <w:rsid w:val="27637EA1"/>
    <w:rsid w:val="28C055AB"/>
    <w:rsid w:val="29FF65A7"/>
    <w:rsid w:val="2D74105A"/>
    <w:rsid w:val="385C344E"/>
    <w:rsid w:val="3B181276"/>
    <w:rsid w:val="3BE178BA"/>
    <w:rsid w:val="3D5440BC"/>
    <w:rsid w:val="3D8C1FC7"/>
    <w:rsid w:val="3F2F6B8F"/>
    <w:rsid w:val="3FDB6D16"/>
    <w:rsid w:val="4320516C"/>
    <w:rsid w:val="465D2233"/>
    <w:rsid w:val="4AC94B13"/>
    <w:rsid w:val="4D357A66"/>
    <w:rsid w:val="4E712D20"/>
    <w:rsid w:val="509D66F2"/>
    <w:rsid w:val="512C2F2E"/>
    <w:rsid w:val="52036385"/>
    <w:rsid w:val="56D63969"/>
    <w:rsid w:val="57640F1F"/>
    <w:rsid w:val="579C07BB"/>
    <w:rsid w:val="585F0FF6"/>
    <w:rsid w:val="59066078"/>
    <w:rsid w:val="5EE9DC8A"/>
    <w:rsid w:val="62A36DC8"/>
    <w:rsid w:val="672339C4"/>
    <w:rsid w:val="6741339A"/>
    <w:rsid w:val="68752FB5"/>
    <w:rsid w:val="6B562422"/>
    <w:rsid w:val="708935FC"/>
    <w:rsid w:val="74AB66DC"/>
    <w:rsid w:val="783267CC"/>
    <w:rsid w:val="7E186464"/>
    <w:rsid w:val="7E5B4CD6"/>
    <w:rsid w:val="7F1D40D4"/>
    <w:rsid w:val="7FEFDE32"/>
    <w:rsid w:val="7FF0FA14"/>
    <w:rsid w:val="F3C51302"/>
    <w:rsid w:val="FCD56692"/>
    <w:rsid w:val="FFFEF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874</Words>
  <Characters>1285</Characters>
  <Lines>0</Lines>
  <Paragraphs>0</Paragraphs>
  <TotalTime>4</TotalTime>
  <ScaleCrop>false</ScaleCrop>
  <LinksUpToDate>false</LinksUpToDate>
  <CharactersWithSpaces>1315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2022-12-31T01:46:00Z</dcterms:created>
  <dc:creator>心絮</dc:creator>
  <cp:lastModifiedBy>周娟</cp:lastModifiedBy>
  <dcterms:modified xsi:type="dcterms:W3CDTF">2023-02-06T11:14:56Z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82E5AC0B8BDB42DA9181BBB5BA7749F4</vt:lpwstr>
  </property>
  <property fmtid="{D5CDD505-2E9C-101B-9397-08002B2CF9AE}" pid="4" name="showFlag">
    <vt:bool>true</vt:bool>
  </property>
  <property fmtid="{D5CDD505-2E9C-101B-9397-08002B2CF9AE}" pid="5" name="userName">
    <vt:lpwstr>周娟</vt:lpwstr>
  </property>
</Properties>
</file>