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03F1C" w:rsidRDefault="00F07A0A" w:rsidP="00AC2013">
      <w:pPr>
        <w:spacing w:line="560" w:lineRule="exact"/>
        <w:jc w:val="left"/>
        <w:rPr>
          <w:rFonts w:eastAsia="仿宋_GB2312"/>
          <w:b/>
          <w:bCs/>
          <w:sz w:val="32"/>
          <w:szCs w:val="32"/>
          <w:lang w:bidi="ar"/>
        </w:rPr>
      </w:pPr>
      <w:r>
        <w:rPr>
          <w:rFonts w:eastAsia="仿宋_GB2312" w:hint="eastAsia"/>
          <w:b/>
          <w:bCs/>
          <w:sz w:val="32"/>
          <w:szCs w:val="32"/>
          <w:lang w:bidi="ar"/>
        </w:rPr>
        <w:t>附件</w:t>
      </w:r>
      <w:del w:id="0" w:author="陈宇晖" w:date="2025-04-09T11:22:00Z">
        <w:r w:rsidDel="000E68E4">
          <w:rPr>
            <w:rFonts w:eastAsia="仿宋_GB2312" w:hint="eastAsia"/>
            <w:b/>
            <w:bCs/>
            <w:sz w:val="32"/>
            <w:szCs w:val="32"/>
            <w:lang w:bidi="ar"/>
          </w:rPr>
          <w:delText>-3</w:delText>
        </w:r>
      </w:del>
      <w:ins w:id="1" w:author="陈宇晖" w:date="2025-04-09T11:22:00Z">
        <w:r w:rsidR="000E68E4">
          <w:rPr>
            <w:rFonts w:eastAsia="仿宋_GB2312"/>
            <w:b/>
            <w:bCs/>
            <w:sz w:val="32"/>
            <w:szCs w:val="32"/>
            <w:lang w:bidi="ar"/>
          </w:rPr>
          <w:t>2</w:t>
        </w:r>
      </w:ins>
    </w:p>
    <w:p w:rsidR="00B03F1C" w:rsidRDefault="00B03F1C" w:rsidP="00AC2013">
      <w:pPr>
        <w:pStyle w:val="a3"/>
        <w:jc w:val="center"/>
        <w:rPr>
          <w:rFonts w:eastAsia="方正小标宋简体"/>
          <w:sz w:val="44"/>
          <w:szCs w:val="44"/>
        </w:rPr>
      </w:pPr>
    </w:p>
    <w:p w:rsidR="00B03F1C" w:rsidRDefault="00F07A0A" w:rsidP="00AC2013">
      <w:pPr>
        <w:spacing w:line="560" w:lineRule="exact"/>
        <w:jc w:val="center"/>
        <w:rPr>
          <w:rFonts w:ascii="方正小标宋简体" w:eastAsia="方正小标宋简体" w:hAnsi="方正小标宋简体" w:cs="方正小标宋简体"/>
          <w:sz w:val="44"/>
          <w:szCs w:val="44"/>
        </w:rPr>
      </w:pPr>
      <w:del w:id="2" w:author="陈宇晖" w:date="2025-04-03T10:39:00Z">
        <w:r w:rsidDel="009B172C">
          <w:rPr>
            <w:rFonts w:eastAsia="仿宋_GB2312" w:hint="eastAsia"/>
            <w:sz w:val="44"/>
            <w:szCs w:val="44"/>
            <w:lang w:bidi="ar"/>
          </w:rPr>
          <w:delText>2025</w:delText>
        </w:r>
      </w:del>
      <w:ins w:id="3" w:author="陈宇晖" w:date="2025-04-03T10:39:00Z">
        <w:r w:rsidR="009B172C">
          <w:rPr>
            <w:rFonts w:eastAsia="仿宋_GB2312" w:hint="eastAsia"/>
            <w:sz w:val="44"/>
            <w:szCs w:val="44"/>
            <w:lang w:bidi="ar"/>
          </w:rPr>
          <w:t>202</w:t>
        </w:r>
        <w:r w:rsidR="009B172C">
          <w:rPr>
            <w:rFonts w:eastAsia="仿宋_GB2312"/>
            <w:sz w:val="44"/>
            <w:szCs w:val="44"/>
            <w:lang w:bidi="ar"/>
          </w:rPr>
          <w:t>6</w:t>
        </w:r>
      </w:ins>
      <w:r>
        <w:rPr>
          <w:rFonts w:ascii="方正小标宋简体" w:eastAsia="方正小标宋简体" w:hAnsi="方正小标宋简体" w:cs="方正小标宋简体" w:hint="eastAsia"/>
          <w:sz w:val="44"/>
          <w:szCs w:val="44"/>
        </w:rPr>
        <w:t>年广东省制造业当家重点任务保障</w:t>
      </w:r>
    </w:p>
    <w:p w:rsidR="00B03F1C" w:rsidRDefault="00F07A0A">
      <w:pPr>
        <w:spacing w:line="560" w:lineRule="exact"/>
        <w:jc w:val="center"/>
        <w:rPr>
          <w:rFonts w:ascii="方正小标宋简体" w:eastAsia="方正小标宋简体" w:hAnsi="方正小标宋简体" w:cs="方正小标宋简体"/>
          <w:color w:val="000000"/>
          <w:kern w:val="0"/>
          <w:sz w:val="44"/>
          <w:szCs w:val="44"/>
        </w:rPr>
      </w:pPr>
      <w:r>
        <w:rPr>
          <w:rFonts w:ascii="方正小标宋简体" w:eastAsia="方正小标宋简体" w:hAnsi="方正小标宋简体" w:cs="方正小标宋简体" w:hint="eastAsia"/>
          <w:sz w:val="44"/>
          <w:szCs w:val="44"/>
        </w:rPr>
        <w:t>专项企业技术改造资金</w:t>
      </w:r>
      <w:r>
        <w:rPr>
          <w:rFonts w:ascii="方正小标宋简体" w:eastAsia="方正小标宋简体" w:hAnsi="方正小标宋简体" w:cs="方正小标宋简体" w:hint="eastAsia"/>
          <w:spacing w:val="-20"/>
          <w:sz w:val="44"/>
          <w:szCs w:val="44"/>
        </w:rPr>
        <w:t>项目</w:t>
      </w:r>
      <w:r>
        <w:rPr>
          <w:rFonts w:ascii="方正小标宋简体" w:eastAsia="方正小标宋简体" w:hAnsi="方正小标宋简体" w:cs="方正小标宋简体" w:hint="eastAsia"/>
          <w:color w:val="000000"/>
          <w:spacing w:val="-20"/>
          <w:kern w:val="0"/>
          <w:sz w:val="44"/>
          <w:szCs w:val="44"/>
        </w:rPr>
        <w:t>库申请</w:t>
      </w:r>
      <w:del w:id="4" w:author="谭茜" w:date="2024-03-12T14:59:00Z">
        <w:r>
          <w:rPr>
            <w:rFonts w:ascii="方正小标宋简体" w:eastAsia="方正小标宋简体" w:hAnsi="方正小标宋简体" w:cs="方正小标宋简体" w:hint="eastAsia"/>
            <w:color w:val="000000"/>
            <w:spacing w:val="-20"/>
            <w:kern w:val="0"/>
            <w:sz w:val="44"/>
            <w:szCs w:val="44"/>
          </w:rPr>
          <w:delText>报</w:delText>
        </w:r>
        <w:r>
          <w:rPr>
            <w:rFonts w:ascii="方正小标宋简体" w:eastAsia="方正小标宋简体" w:hAnsi="方正小标宋简体" w:cs="方正小标宋简体" w:hint="eastAsia"/>
            <w:color w:val="000000"/>
            <w:kern w:val="0"/>
            <w:sz w:val="44"/>
            <w:szCs w:val="44"/>
          </w:rPr>
          <w:delText>告</w:delText>
        </w:r>
      </w:del>
      <w:ins w:id="5" w:author="谭茜" w:date="2024-03-12T14:59:00Z">
        <w:r>
          <w:rPr>
            <w:rFonts w:ascii="方正小标宋简体" w:eastAsia="方正小标宋简体" w:hAnsi="方正小标宋简体" w:cs="方正小标宋简体" w:hint="eastAsia"/>
            <w:color w:val="000000"/>
            <w:spacing w:val="-20"/>
            <w:kern w:val="0"/>
            <w:sz w:val="44"/>
            <w:szCs w:val="44"/>
          </w:rPr>
          <w:t>资料</w:t>
        </w:r>
      </w:ins>
    </w:p>
    <w:p w:rsidR="00B03F1C" w:rsidRDefault="00F07A0A">
      <w:pPr>
        <w:pStyle w:val="a3"/>
        <w:jc w:val="center"/>
        <w:rPr>
          <w:rFonts w:ascii="楷体_GB2312" w:eastAsia="楷体_GB2312" w:hAnsi="楷体_GB2312" w:cs="楷体_GB2312"/>
          <w:color w:val="000000"/>
          <w:kern w:val="0"/>
          <w:sz w:val="32"/>
          <w:szCs w:val="32"/>
        </w:rPr>
      </w:pPr>
      <w:r>
        <w:rPr>
          <w:rFonts w:ascii="楷体_GB2312" w:eastAsia="楷体_GB2312" w:hAnsi="楷体_GB2312" w:cs="楷体_GB2312" w:hint="eastAsia"/>
          <w:color w:val="000000"/>
          <w:kern w:val="0"/>
          <w:sz w:val="32"/>
          <w:szCs w:val="32"/>
        </w:rPr>
        <w:t>（封面）</w:t>
      </w:r>
    </w:p>
    <w:p w:rsidR="00B03F1C" w:rsidRDefault="00B03F1C">
      <w:pPr>
        <w:autoSpaceDN w:val="0"/>
        <w:spacing w:line="360" w:lineRule="auto"/>
        <w:rPr>
          <w:b/>
          <w:bCs/>
          <w:color w:val="000000"/>
          <w:kern w:val="0"/>
          <w:sz w:val="30"/>
          <w:szCs w:val="30"/>
        </w:rPr>
        <w:pPrChange w:id="6" w:author="陈宇晖" w:date="2025-04-09T10:32:00Z">
          <w:pPr>
            <w:widowControl/>
            <w:autoSpaceDN w:val="0"/>
            <w:spacing w:line="360" w:lineRule="auto"/>
          </w:pPr>
        </w:pPrChange>
      </w:pPr>
    </w:p>
    <w:p w:rsidR="00B03F1C" w:rsidRDefault="00B03F1C">
      <w:pPr>
        <w:spacing w:line="720" w:lineRule="auto"/>
        <w:jc w:val="center"/>
        <w:rPr>
          <w:rFonts w:eastAsia="黑体"/>
          <w:b/>
          <w:bCs/>
          <w:color w:val="000000"/>
          <w:kern w:val="0"/>
          <w:sz w:val="84"/>
          <w:szCs w:val="84"/>
        </w:rPr>
        <w:pPrChange w:id="7" w:author="陈宇晖" w:date="2025-04-09T10:32:00Z">
          <w:pPr>
            <w:widowControl/>
            <w:spacing w:line="720" w:lineRule="auto"/>
            <w:jc w:val="center"/>
          </w:pPr>
        </w:pPrChange>
      </w:pPr>
    </w:p>
    <w:p w:rsidR="00B03F1C" w:rsidRDefault="00B03F1C">
      <w:pPr>
        <w:spacing w:line="720" w:lineRule="auto"/>
        <w:jc w:val="center"/>
        <w:rPr>
          <w:rFonts w:eastAsia="黑体"/>
          <w:b/>
          <w:bCs/>
          <w:color w:val="000000"/>
          <w:kern w:val="0"/>
          <w:sz w:val="84"/>
          <w:szCs w:val="84"/>
        </w:rPr>
        <w:pPrChange w:id="8" w:author="陈宇晖" w:date="2025-04-09T10:32:00Z">
          <w:pPr>
            <w:widowControl/>
            <w:spacing w:line="720" w:lineRule="auto"/>
            <w:jc w:val="center"/>
          </w:pPr>
        </w:pPrChange>
      </w:pPr>
    </w:p>
    <w:p w:rsidR="00B03F1C" w:rsidRDefault="00F07A0A">
      <w:pPr>
        <w:autoSpaceDN w:val="0"/>
        <w:spacing w:line="360" w:lineRule="auto"/>
        <w:ind w:firstLineChars="200" w:firstLine="602"/>
        <w:rPr>
          <w:rFonts w:hAnsi="宋体"/>
          <w:b/>
          <w:bCs/>
          <w:color w:val="000000"/>
          <w:kern w:val="0"/>
          <w:sz w:val="30"/>
          <w:szCs w:val="30"/>
          <w:u w:val="single"/>
        </w:rPr>
        <w:pPrChange w:id="9" w:author="陈宇晖" w:date="2025-04-09T10:32:00Z">
          <w:pPr>
            <w:widowControl/>
            <w:autoSpaceDN w:val="0"/>
            <w:spacing w:line="360" w:lineRule="auto"/>
            <w:ind w:firstLineChars="200" w:firstLine="602"/>
          </w:pPr>
        </w:pPrChange>
      </w:pPr>
      <w:r>
        <w:rPr>
          <w:rFonts w:hAnsi="宋体" w:hint="eastAsia"/>
          <w:b/>
          <w:bCs/>
          <w:color w:val="000000"/>
          <w:kern w:val="0"/>
          <w:sz w:val="30"/>
          <w:szCs w:val="30"/>
        </w:rPr>
        <w:t>项目</w:t>
      </w:r>
      <w:r>
        <w:rPr>
          <w:rFonts w:hAnsi="宋体"/>
          <w:b/>
          <w:bCs/>
          <w:color w:val="000000"/>
          <w:kern w:val="0"/>
          <w:sz w:val="30"/>
          <w:szCs w:val="30"/>
        </w:rPr>
        <w:t>单位名称：</w:t>
      </w:r>
      <w:r>
        <w:rPr>
          <w:rFonts w:hAnsi="宋体" w:hint="eastAsia"/>
          <w:b/>
          <w:bCs/>
          <w:color w:val="000000"/>
          <w:kern w:val="0"/>
          <w:sz w:val="30"/>
          <w:szCs w:val="30"/>
          <w:u w:val="single"/>
        </w:rPr>
        <w:t xml:space="preserve">   </w:t>
      </w:r>
      <w:r>
        <w:rPr>
          <w:rFonts w:hAnsi="宋体" w:hint="eastAsia"/>
          <w:b/>
          <w:bCs/>
          <w:color w:val="000000"/>
          <w:kern w:val="0"/>
          <w:sz w:val="30"/>
          <w:szCs w:val="30"/>
          <w:u w:val="single"/>
        </w:rPr>
        <w:t>（单位公章）</w:t>
      </w:r>
      <w:r>
        <w:rPr>
          <w:rFonts w:hAnsi="宋体" w:hint="eastAsia"/>
          <w:b/>
          <w:bCs/>
          <w:color w:val="000000"/>
          <w:kern w:val="0"/>
          <w:sz w:val="30"/>
          <w:szCs w:val="30"/>
          <w:u w:val="single"/>
        </w:rPr>
        <w:t xml:space="preserve">             </w:t>
      </w:r>
    </w:p>
    <w:p w:rsidR="00B03F1C" w:rsidRDefault="00F07A0A">
      <w:pPr>
        <w:autoSpaceDN w:val="0"/>
        <w:spacing w:line="360" w:lineRule="auto"/>
        <w:ind w:firstLineChars="200" w:firstLine="602"/>
        <w:rPr>
          <w:rFonts w:hAnsi="宋体"/>
          <w:b/>
          <w:bCs/>
          <w:color w:val="000000"/>
          <w:kern w:val="0"/>
          <w:sz w:val="30"/>
          <w:szCs w:val="30"/>
        </w:rPr>
        <w:pPrChange w:id="10" w:author="陈宇晖" w:date="2025-04-09T10:32:00Z">
          <w:pPr>
            <w:widowControl/>
            <w:autoSpaceDN w:val="0"/>
            <w:spacing w:line="360" w:lineRule="auto"/>
            <w:ind w:firstLineChars="200" w:firstLine="602"/>
          </w:pPr>
        </w:pPrChange>
      </w:pPr>
      <w:r>
        <w:rPr>
          <w:rFonts w:hint="eastAsia"/>
          <w:b/>
          <w:bCs/>
          <w:color w:val="000000"/>
          <w:kern w:val="0"/>
          <w:sz w:val="30"/>
          <w:szCs w:val="30"/>
        </w:rPr>
        <w:t>项</w:t>
      </w:r>
      <w:r>
        <w:rPr>
          <w:rFonts w:hint="eastAsia"/>
          <w:b/>
          <w:bCs/>
          <w:color w:val="000000"/>
          <w:kern w:val="0"/>
          <w:sz w:val="30"/>
          <w:szCs w:val="30"/>
        </w:rPr>
        <w:t xml:space="preserve"> </w:t>
      </w:r>
      <w:r>
        <w:rPr>
          <w:rFonts w:hint="eastAsia"/>
          <w:b/>
          <w:bCs/>
          <w:color w:val="000000"/>
          <w:kern w:val="0"/>
          <w:sz w:val="30"/>
          <w:szCs w:val="30"/>
        </w:rPr>
        <w:t>目</w:t>
      </w:r>
      <w:r>
        <w:rPr>
          <w:rFonts w:hint="eastAsia"/>
          <w:b/>
          <w:bCs/>
          <w:color w:val="000000"/>
          <w:kern w:val="0"/>
          <w:sz w:val="30"/>
          <w:szCs w:val="30"/>
        </w:rPr>
        <w:t xml:space="preserve">  </w:t>
      </w:r>
      <w:r>
        <w:rPr>
          <w:rFonts w:hint="eastAsia"/>
          <w:b/>
          <w:bCs/>
          <w:color w:val="000000"/>
          <w:kern w:val="0"/>
          <w:sz w:val="30"/>
          <w:szCs w:val="30"/>
        </w:rPr>
        <w:t>名</w:t>
      </w:r>
      <w:r>
        <w:rPr>
          <w:rFonts w:hint="eastAsia"/>
          <w:b/>
          <w:bCs/>
          <w:color w:val="000000"/>
          <w:kern w:val="0"/>
          <w:sz w:val="30"/>
          <w:szCs w:val="30"/>
        </w:rPr>
        <w:t xml:space="preserve"> </w:t>
      </w:r>
      <w:r>
        <w:rPr>
          <w:rFonts w:hint="eastAsia"/>
          <w:b/>
          <w:bCs/>
          <w:color w:val="000000"/>
          <w:kern w:val="0"/>
          <w:sz w:val="30"/>
          <w:szCs w:val="30"/>
        </w:rPr>
        <w:t>称：</w:t>
      </w:r>
      <w:r>
        <w:rPr>
          <w:rFonts w:hAnsi="宋体" w:hint="eastAsia"/>
          <w:b/>
          <w:bCs/>
          <w:color w:val="000000"/>
          <w:kern w:val="0"/>
          <w:sz w:val="30"/>
          <w:szCs w:val="30"/>
          <w:u w:val="single"/>
        </w:rPr>
        <w:t xml:space="preserve">                            </w:t>
      </w:r>
      <w:r>
        <w:rPr>
          <w:b/>
          <w:bCs/>
          <w:color w:val="000000"/>
          <w:kern w:val="0"/>
          <w:sz w:val="30"/>
          <w:szCs w:val="30"/>
        </w:rPr>
        <w:t xml:space="preserve"> </w:t>
      </w:r>
      <w:r>
        <w:rPr>
          <w:rFonts w:hAnsi="宋体" w:hint="eastAsia"/>
          <w:b/>
          <w:bCs/>
          <w:color w:val="000000"/>
          <w:kern w:val="0"/>
          <w:sz w:val="30"/>
          <w:szCs w:val="30"/>
        </w:rPr>
        <w:t xml:space="preserve"> </w:t>
      </w:r>
    </w:p>
    <w:p w:rsidR="00B03F1C" w:rsidRDefault="00F07A0A">
      <w:pPr>
        <w:autoSpaceDN w:val="0"/>
        <w:spacing w:line="360" w:lineRule="auto"/>
        <w:ind w:leftChars="289" w:left="3305" w:hangingChars="896" w:hanging="2698"/>
        <w:jc w:val="left"/>
        <w:rPr>
          <w:b/>
          <w:bCs/>
          <w:color w:val="000000"/>
          <w:kern w:val="0"/>
          <w:sz w:val="30"/>
          <w:szCs w:val="30"/>
          <w:u w:val="single"/>
        </w:rPr>
        <w:pPrChange w:id="11" w:author="陈宇晖" w:date="2025-04-09T10:32:00Z">
          <w:pPr>
            <w:widowControl/>
            <w:autoSpaceDN w:val="0"/>
            <w:spacing w:line="360" w:lineRule="auto"/>
            <w:ind w:leftChars="289" w:left="3305" w:hangingChars="896" w:hanging="2698"/>
            <w:jc w:val="left"/>
          </w:pPr>
        </w:pPrChange>
      </w:pPr>
      <w:r>
        <w:rPr>
          <w:rFonts w:hAnsi="宋体" w:hint="eastAsia"/>
          <w:b/>
          <w:bCs/>
          <w:color w:val="000000"/>
          <w:kern w:val="0"/>
          <w:sz w:val="30"/>
          <w:szCs w:val="30"/>
        </w:rPr>
        <w:t>支</w:t>
      </w:r>
      <w:r>
        <w:rPr>
          <w:rFonts w:hAnsi="宋体" w:hint="eastAsia"/>
          <w:b/>
          <w:bCs/>
          <w:color w:val="000000"/>
          <w:kern w:val="0"/>
          <w:sz w:val="30"/>
          <w:szCs w:val="30"/>
        </w:rPr>
        <w:t xml:space="preserve"> </w:t>
      </w:r>
      <w:r>
        <w:rPr>
          <w:rFonts w:hAnsi="宋体" w:hint="eastAsia"/>
          <w:b/>
          <w:bCs/>
          <w:color w:val="000000"/>
          <w:kern w:val="0"/>
          <w:sz w:val="30"/>
          <w:szCs w:val="30"/>
        </w:rPr>
        <w:t>持</w:t>
      </w:r>
      <w:r>
        <w:rPr>
          <w:rFonts w:hAnsi="宋体" w:hint="eastAsia"/>
          <w:b/>
          <w:bCs/>
          <w:color w:val="000000"/>
          <w:kern w:val="0"/>
          <w:sz w:val="30"/>
          <w:szCs w:val="30"/>
        </w:rPr>
        <w:t xml:space="preserve">  </w:t>
      </w:r>
      <w:r>
        <w:rPr>
          <w:rFonts w:hAnsi="宋体" w:hint="eastAsia"/>
          <w:b/>
          <w:bCs/>
          <w:color w:val="000000"/>
          <w:kern w:val="0"/>
          <w:sz w:val="30"/>
          <w:szCs w:val="30"/>
        </w:rPr>
        <w:t>方</w:t>
      </w:r>
      <w:r>
        <w:rPr>
          <w:rFonts w:hAnsi="宋体" w:hint="eastAsia"/>
          <w:b/>
          <w:bCs/>
          <w:color w:val="000000"/>
          <w:kern w:val="0"/>
          <w:sz w:val="30"/>
          <w:szCs w:val="30"/>
        </w:rPr>
        <w:t xml:space="preserve"> </w:t>
      </w:r>
      <w:r>
        <w:rPr>
          <w:rFonts w:hAnsi="宋体" w:hint="eastAsia"/>
          <w:b/>
          <w:bCs/>
          <w:color w:val="000000"/>
          <w:kern w:val="0"/>
          <w:sz w:val="30"/>
          <w:szCs w:val="30"/>
        </w:rPr>
        <w:t>式：</w:t>
      </w:r>
      <w:r>
        <w:rPr>
          <w:rFonts w:hAnsi="宋体" w:hint="eastAsia"/>
          <w:b/>
          <w:bCs/>
          <w:color w:val="000000"/>
          <w:kern w:val="0"/>
          <w:sz w:val="30"/>
          <w:szCs w:val="30"/>
          <w:u w:val="single"/>
        </w:rPr>
        <w:t>（设备奖励、银行贷款贴息、保险增信补贴、融资租赁补贴）</w:t>
      </w:r>
    </w:p>
    <w:p w:rsidR="00B03F1C" w:rsidRDefault="00F07A0A">
      <w:pPr>
        <w:autoSpaceDN w:val="0"/>
        <w:spacing w:line="360" w:lineRule="auto"/>
        <w:ind w:firstLineChars="200" w:firstLine="602"/>
        <w:jc w:val="left"/>
        <w:rPr>
          <w:b/>
          <w:bCs/>
          <w:color w:val="000000"/>
          <w:kern w:val="0"/>
          <w:sz w:val="30"/>
          <w:szCs w:val="30"/>
        </w:rPr>
        <w:pPrChange w:id="12" w:author="陈宇晖" w:date="2025-04-09T10:32:00Z">
          <w:pPr>
            <w:widowControl/>
            <w:autoSpaceDN w:val="0"/>
            <w:spacing w:line="360" w:lineRule="auto"/>
            <w:ind w:firstLineChars="200" w:firstLine="602"/>
            <w:jc w:val="left"/>
          </w:pPr>
        </w:pPrChange>
      </w:pPr>
      <w:r>
        <w:rPr>
          <w:rFonts w:hAnsi="宋体"/>
          <w:b/>
          <w:bCs/>
          <w:color w:val="000000"/>
          <w:kern w:val="0"/>
          <w:sz w:val="30"/>
          <w:szCs w:val="30"/>
        </w:rPr>
        <w:t>联</w:t>
      </w:r>
      <w:r>
        <w:rPr>
          <w:b/>
          <w:bCs/>
          <w:color w:val="000000"/>
          <w:kern w:val="0"/>
          <w:sz w:val="30"/>
          <w:szCs w:val="30"/>
        </w:rPr>
        <w:t xml:space="preserve">   </w:t>
      </w:r>
      <w:r>
        <w:rPr>
          <w:rFonts w:hAnsi="宋体"/>
          <w:b/>
          <w:bCs/>
          <w:color w:val="000000"/>
          <w:kern w:val="0"/>
          <w:sz w:val="30"/>
          <w:szCs w:val="30"/>
        </w:rPr>
        <w:t>系</w:t>
      </w:r>
      <w:r>
        <w:rPr>
          <w:b/>
          <w:bCs/>
          <w:color w:val="000000"/>
          <w:kern w:val="0"/>
          <w:sz w:val="30"/>
          <w:szCs w:val="30"/>
        </w:rPr>
        <w:t xml:space="preserve">   </w:t>
      </w:r>
      <w:r>
        <w:rPr>
          <w:rFonts w:hAnsi="宋体"/>
          <w:b/>
          <w:bCs/>
          <w:color w:val="000000"/>
          <w:kern w:val="0"/>
          <w:sz w:val="30"/>
          <w:szCs w:val="30"/>
        </w:rPr>
        <w:t>人：</w:t>
      </w:r>
      <w:r>
        <w:rPr>
          <w:rFonts w:hAnsi="宋体" w:hint="eastAsia"/>
          <w:b/>
          <w:bCs/>
          <w:color w:val="000000"/>
          <w:kern w:val="0"/>
          <w:sz w:val="30"/>
          <w:szCs w:val="30"/>
          <w:u w:val="single"/>
        </w:rPr>
        <w:t xml:space="preserve">                            </w:t>
      </w:r>
      <w:r>
        <w:rPr>
          <w:b/>
          <w:bCs/>
          <w:color w:val="000000"/>
          <w:kern w:val="0"/>
          <w:sz w:val="30"/>
          <w:szCs w:val="30"/>
        </w:rPr>
        <w:t xml:space="preserve"> </w:t>
      </w:r>
    </w:p>
    <w:p w:rsidR="00B03F1C" w:rsidRDefault="00F07A0A">
      <w:pPr>
        <w:autoSpaceDN w:val="0"/>
        <w:spacing w:line="360" w:lineRule="auto"/>
        <w:ind w:firstLineChars="200" w:firstLine="602"/>
        <w:jc w:val="left"/>
        <w:rPr>
          <w:b/>
          <w:bCs/>
          <w:color w:val="000000"/>
          <w:kern w:val="0"/>
          <w:sz w:val="30"/>
          <w:szCs w:val="30"/>
        </w:rPr>
        <w:pPrChange w:id="13" w:author="陈宇晖" w:date="2025-04-09T10:32:00Z">
          <w:pPr>
            <w:widowControl/>
            <w:autoSpaceDN w:val="0"/>
            <w:spacing w:line="360" w:lineRule="auto"/>
            <w:ind w:firstLineChars="200" w:firstLine="602"/>
            <w:jc w:val="left"/>
          </w:pPr>
        </w:pPrChange>
      </w:pPr>
      <w:r>
        <w:rPr>
          <w:rFonts w:hAnsi="宋体"/>
          <w:b/>
          <w:bCs/>
          <w:color w:val="000000"/>
          <w:kern w:val="0"/>
          <w:sz w:val="30"/>
          <w:szCs w:val="30"/>
        </w:rPr>
        <w:t>联</w:t>
      </w:r>
      <w:r>
        <w:rPr>
          <w:b/>
          <w:bCs/>
          <w:color w:val="000000"/>
          <w:kern w:val="0"/>
          <w:sz w:val="30"/>
          <w:szCs w:val="30"/>
        </w:rPr>
        <w:t xml:space="preserve"> </w:t>
      </w:r>
      <w:r>
        <w:rPr>
          <w:rFonts w:hAnsi="宋体"/>
          <w:b/>
          <w:bCs/>
          <w:color w:val="000000"/>
          <w:kern w:val="0"/>
          <w:sz w:val="30"/>
          <w:szCs w:val="30"/>
        </w:rPr>
        <w:t>系</w:t>
      </w:r>
      <w:r>
        <w:rPr>
          <w:b/>
          <w:bCs/>
          <w:color w:val="000000"/>
          <w:kern w:val="0"/>
          <w:sz w:val="30"/>
          <w:szCs w:val="30"/>
        </w:rPr>
        <w:t xml:space="preserve"> </w:t>
      </w:r>
      <w:r>
        <w:rPr>
          <w:rFonts w:hAnsi="宋体"/>
          <w:b/>
          <w:bCs/>
          <w:color w:val="000000"/>
          <w:kern w:val="0"/>
          <w:sz w:val="30"/>
          <w:szCs w:val="30"/>
        </w:rPr>
        <w:t>电</w:t>
      </w:r>
      <w:r>
        <w:rPr>
          <w:b/>
          <w:bCs/>
          <w:color w:val="000000"/>
          <w:kern w:val="0"/>
          <w:sz w:val="30"/>
          <w:szCs w:val="30"/>
        </w:rPr>
        <w:t xml:space="preserve">  </w:t>
      </w:r>
      <w:r>
        <w:rPr>
          <w:rFonts w:hAnsi="宋体"/>
          <w:b/>
          <w:bCs/>
          <w:color w:val="000000"/>
          <w:kern w:val="0"/>
          <w:sz w:val="30"/>
          <w:szCs w:val="30"/>
        </w:rPr>
        <w:t>话：</w:t>
      </w:r>
      <w:r>
        <w:rPr>
          <w:rFonts w:hAnsi="宋体" w:hint="eastAsia"/>
          <w:b/>
          <w:bCs/>
          <w:color w:val="000000"/>
          <w:kern w:val="0"/>
          <w:sz w:val="30"/>
          <w:szCs w:val="30"/>
          <w:u w:val="single"/>
        </w:rPr>
        <w:t xml:space="preserve">                            </w:t>
      </w:r>
      <w:r>
        <w:rPr>
          <w:b/>
          <w:bCs/>
          <w:color w:val="000000"/>
          <w:kern w:val="0"/>
          <w:sz w:val="30"/>
          <w:szCs w:val="30"/>
        </w:rPr>
        <w:t xml:space="preserve"> </w:t>
      </w:r>
    </w:p>
    <w:p w:rsidR="00B03F1C" w:rsidRDefault="00B03F1C">
      <w:pPr>
        <w:spacing w:line="560" w:lineRule="exact"/>
        <w:ind w:firstLine="640"/>
        <w:rPr>
          <w:rFonts w:eastAsia="仿宋_GB2312"/>
          <w:sz w:val="32"/>
          <w:szCs w:val="32"/>
        </w:rPr>
      </w:pPr>
      <w:bookmarkStart w:id="14" w:name="_GoBack"/>
      <w:bookmarkEnd w:id="14"/>
    </w:p>
    <w:p w:rsidR="00B03F1C" w:rsidRDefault="00B03F1C">
      <w:pPr>
        <w:spacing w:line="560" w:lineRule="exact"/>
        <w:jc w:val="left"/>
        <w:rPr>
          <w:rFonts w:ascii="黑体" w:eastAsia="黑体" w:hAnsi="黑体" w:cs="黑体"/>
          <w:bCs/>
          <w:sz w:val="32"/>
          <w:szCs w:val="32"/>
        </w:rPr>
      </w:pPr>
    </w:p>
    <w:p w:rsidR="00B03F1C" w:rsidRDefault="00B03F1C">
      <w:pPr>
        <w:spacing w:line="560" w:lineRule="exact"/>
        <w:jc w:val="left"/>
        <w:rPr>
          <w:rFonts w:ascii="黑体" w:eastAsia="黑体" w:hAnsi="黑体" w:cs="黑体"/>
          <w:bCs/>
          <w:sz w:val="32"/>
          <w:szCs w:val="32"/>
        </w:rPr>
      </w:pPr>
    </w:p>
    <w:p w:rsidR="00B03F1C" w:rsidRDefault="00B03F1C">
      <w:pPr>
        <w:rPr>
          <w:ins w:id="15" w:author="谭茜" w:date="2024-03-12T09:11:00Z"/>
        </w:rPr>
      </w:pPr>
    </w:p>
    <w:p w:rsidR="00B03F1C" w:rsidRDefault="00B03F1C">
      <w:pPr>
        <w:pStyle w:val="6"/>
        <w:rPr>
          <w:ins w:id="16" w:author="谭茜" w:date="2024-03-12T09:11:00Z"/>
        </w:rPr>
      </w:pPr>
    </w:p>
    <w:p w:rsidR="00B03F1C" w:rsidRDefault="00B03F1C">
      <w:pPr>
        <w:rPr>
          <w:ins w:id="17" w:author="谭茜" w:date="2024-03-12T09:11:00Z"/>
        </w:rPr>
      </w:pPr>
    </w:p>
    <w:p w:rsidR="00B03F1C" w:rsidRDefault="00B03F1C">
      <w:pPr>
        <w:pStyle w:val="6"/>
        <w:rPr>
          <w:ins w:id="18" w:author="谭茜" w:date="2024-03-12T09:11:00Z"/>
        </w:rPr>
      </w:pPr>
    </w:p>
    <w:p w:rsidR="00B03F1C" w:rsidRDefault="00B03F1C">
      <w:pPr>
        <w:rPr>
          <w:ins w:id="19" w:author="谭茜" w:date="2024-03-12T09:11:00Z"/>
        </w:rPr>
      </w:pPr>
    </w:p>
    <w:p w:rsidR="00B03F1C" w:rsidRDefault="00F07A0A">
      <w:pPr>
        <w:pStyle w:val="6"/>
        <w:jc w:val="center"/>
        <w:rPr>
          <w:ins w:id="20" w:author="谭茜" w:date="2024-03-12T09:11:00Z"/>
          <w:rFonts w:ascii="方正小标宋简体" w:eastAsia="方正小标宋简体" w:hAnsi="方正小标宋简体" w:cs="方正小标宋简体"/>
          <w:b w:val="0"/>
          <w:bCs w:val="0"/>
          <w:sz w:val="44"/>
          <w:szCs w:val="44"/>
        </w:rPr>
        <w:pPrChange w:id="21" w:author="陈宇晖" w:date="2025-04-09T10:32:00Z">
          <w:pPr>
            <w:pStyle w:val="6"/>
          </w:pPr>
        </w:pPrChange>
      </w:pPr>
      <w:ins w:id="22" w:author="谭茜" w:date="2024-03-12T14:58:00Z">
        <w:r>
          <w:rPr>
            <w:rFonts w:ascii="方正小标宋简体" w:eastAsia="方正小标宋简体" w:hAnsi="方正小标宋简体" w:cs="方正小标宋简体" w:hint="eastAsia"/>
            <w:b w:val="0"/>
            <w:bCs w:val="0"/>
            <w:sz w:val="44"/>
            <w:szCs w:val="44"/>
          </w:rPr>
          <w:lastRenderedPageBreak/>
          <w:t xml:space="preserve">参 考 </w:t>
        </w:r>
      </w:ins>
      <w:ins w:id="23" w:author="谭茜" w:date="2024-03-12T09:11:00Z">
        <w:r>
          <w:rPr>
            <w:rFonts w:ascii="方正小标宋简体" w:eastAsia="方正小标宋简体" w:hAnsi="方正小标宋简体" w:cs="方正小标宋简体" w:hint="eastAsia"/>
            <w:b w:val="0"/>
            <w:bCs w:val="0"/>
            <w:sz w:val="44"/>
            <w:szCs w:val="44"/>
            <w:rPrChange w:id="24" w:author="谭茜" w:date="2024-03-12T09:11:00Z">
              <w:rPr>
                <w:rFonts w:eastAsia="宋体" w:hint="eastAsia"/>
              </w:rPr>
            </w:rPrChange>
          </w:rPr>
          <w:t>目</w:t>
        </w:r>
        <w:r>
          <w:rPr>
            <w:rFonts w:ascii="方正小标宋简体" w:eastAsia="方正小标宋简体" w:hAnsi="方正小标宋简体" w:cs="方正小标宋简体" w:hint="eastAsia"/>
            <w:b w:val="0"/>
            <w:bCs w:val="0"/>
            <w:sz w:val="44"/>
            <w:szCs w:val="44"/>
          </w:rPr>
          <w:t xml:space="preserve"> </w:t>
        </w:r>
        <w:r>
          <w:rPr>
            <w:rFonts w:ascii="方正小标宋简体" w:eastAsia="方正小标宋简体" w:hAnsi="方正小标宋简体" w:cs="方正小标宋简体" w:hint="eastAsia"/>
            <w:b w:val="0"/>
            <w:bCs w:val="0"/>
            <w:sz w:val="44"/>
            <w:szCs w:val="44"/>
            <w:rPrChange w:id="25" w:author="谭茜" w:date="2024-03-12T09:11:00Z">
              <w:rPr>
                <w:rFonts w:eastAsia="宋体" w:hint="eastAsia"/>
              </w:rPr>
            </w:rPrChange>
          </w:rPr>
          <w:t>录</w:t>
        </w:r>
      </w:ins>
    </w:p>
    <w:p w:rsidR="00B03F1C" w:rsidRPr="00C50A37" w:rsidRDefault="00F07A0A">
      <w:pPr>
        <w:pStyle w:val="6"/>
        <w:numPr>
          <w:ilvl w:val="255"/>
          <w:numId w:val="0"/>
        </w:numPr>
        <w:spacing w:before="0" w:after="0" w:line="500" w:lineRule="exact"/>
        <w:rPr>
          <w:ins w:id="26" w:author="谭茜" w:date="2024-03-12T11:16:00Z"/>
          <w:rFonts w:ascii="仿宋_GB2312" w:eastAsia="仿宋_GB2312" w:hAnsi="宋体" w:cs="宋体"/>
          <w:b w:val="0"/>
          <w:bCs w:val="0"/>
          <w:color w:val="000000"/>
          <w:kern w:val="0"/>
          <w:sz w:val="32"/>
          <w:szCs w:val="32"/>
          <w:rPrChange w:id="27" w:author="陈宇晖" w:date="2025-04-09T10:46:00Z">
            <w:rPr>
              <w:ins w:id="28" w:author="谭茜" w:date="2024-03-12T11:16:00Z"/>
              <w:rFonts w:ascii="华文楷体" w:eastAsia="华文楷体" w:hAnsi="华文楷体" w:cs="华文楷体"/>
              <w:b w:val="0"/>
              <w:bCs w:val="0"/>
              <w:sz w:val="32"/>
              <w:szCs w:val="32"/>
            </w:rPr>
          </w:rPrChange>
        </w:rPr>
        <w:pPrChange w:id="29" w:author="陈宇晖" w:date="2025-04-09T10:32:00Z">
          <w:pPr>
            <w:pStyle w:val="6"/>
          </w:pPr>
        </w:pPrChange>
      </w:pPr>
      <w:ins w:id="30" w:author="谭茜" w:date="2024-03-12T11:16:00Z">
        <w:r w:rsidRPr="00C50A37">
          <w:rPr>
            <w:rFonts w:ascii="仿宋_GB2312" w:eastAsia="仿宋_GB2312" w:hAnsi="宋体" w:cs="宋体" w:hint="eastAsia"/>
            <w:b w:val="0"/>
            <w:bCs w:val="0"/>
            <w:color w:val="000000"/>
            <w:kern w:val="0"/>
            <w:sz w:val="32"/>
            <w:szCs w:val="32"/>
            <w:rPrChange w:id="31" w:author="陈宇晖" w:date="2025-04-09T10:46:00Z">
              <w:rPr>
                <w:rFonts w:ascii="华文楷体" w:eastAsia="华文楷体" w:hAnsi="华文楷体" w:cs="华文楷体" w:hint="eastAsia"/>
                <w:b w:val="0"/>
                <w:bCs w:val="0"/>
                <w:sz w:val="32"/>
                <w:szCs w:val="32"/>
              </w:rPr>
            </w:rPrChange>
          </w:rPr>
          <w:t>一、</w:t>
        </w:r>
        <w:r w:rsidRPr="00C50A37">
          <w:rPr>
            <w:rFonts w:ascii="仿宋_GB2312" w:eastAsia="仿宋_GB2312" w:hAnsi="宋体" w:cs="宋体"/>
            <w:b w:val="0"/>
            <w:bCs w:val="0"/>
            <w:color w:val="000000"/>
            <w:kern w:val="0"/>
            <w:sz w:val="32"/>
            <w:szCs w:val="32"/>
            <w:rPrChange w:id="32" w:author="陈宇晖" w:date="2025-04-09T10:46:00Z">
              <w:rPr>
                <w:rFonts w:ascii="华文楷体" w:eastAsia="华文楷体" w:hAnsi="华文楷体" w:cs="华文楷体"/>
                <w:b w:val="0"/>
                <w:bCs w:val="0"/>
                <w:sz w:val="32"/>
                <w:szCs w:val="32"/>
              </w:rPr>
            </w:rPrChange>
          </w:rPr>
          <w:t>202</w:t>
        </w:r>
        <w:del w:id="33" w:author="陈宇晖" w:date="2025-04-03T10:40:00Z">
          <w:r w:rsidRPr="00C50A37" w:rsidDel="009B172C">
            <w:rPr>
              <w:rFonts w:ascii="仿宋_GB2312" w:eastAsia="仿宋_GB2312" w:hAnsi="宋体" w:cs="宋体"/>
              <w:b w:val="0"/>
              <w:bCs w:val="0"/>
              <w:color w:val="000000"/>
              <w:kern w:val="0"/>
              <w:sz w:val="32"/>
              <w:szCs w:val="32"/>
              <w:rPrChange w:id="34" w:author="陈宇晖" w:date="2025-04-09T10:46:00Z">
                <w:rPr>
                  <w:rFonts w:ascii="华文楷体" w:eastAsia="华文楷体" w:hAnsi="华文楷体" w:cs="华文楷体"/>
                  <w:b w:val="0"/>
                  <w:bCs w:val="0"/>
                  <w:sz w:val="32"/>
                  <w:szCs w:val="32"/>
                </w:rPr>
              </w:rPrChange>
            </w:rPr>
            <w:delText>5</w:delText>
          </w:r>
        </w:del>
      </w:ins>
      <w:ins w:id="35" w:author="陈宇晖" w:date="2025-04-03T10:40:00Z">
        <w:r w:rsidR="009B172C" w:rsidRPr="00C50A37">
          <w:rPr>
            <w:rFonts w:ascii="仿宋_GB2312" w:eastAsia="仿宋_GB2312" w:hAnsi="宋体" w:cs="宋体"/>
            <w:b w:val="0"/>
            <w:bCs w:val="0"/>
            <w:color w:val="000000"/>
            <w:kern w:val="0"/>
            <w:sz w:val="32"/>
            <w:szCs w:val="32"/>
            <w:rPrChange w:id="36" w:author="陈宇晖" w:date="2025-04-09T10:46:00Z">
              <w:rPr>
                <w:rFonts w:ascii="CESI仿宋-GB2312" w:eastAsia="CESI仿宋-GB2312" w:hAnsi="CESI仿宋-GB2312" w:cs="CESI仿宋-GB2312"/>
                <w:b w:val="0"/>
                <w:bCs w:val="0"/>
                <w:sz w:val="32"/>
                <w:szCs w:val="32"/>
              </w:rPr>
            </w:rPrChange>
          </w:rPr>
          <w:t>6</w:t>
        </w:r>
      </w:ins>
      <w:ins w:id="37" w:author="谭茜" w:date="2024-03-12T11:16:00Z">
        <w:r w:rsidRPr="00C50A37">
          <w:rPr>
            <w:rFonts w:ascii="仿宋_GB2312" w:eastAsia="仿宋_GB2312" w:hAnsi="宋体" w:cs="宋体"/>
            <w:b w:val="0"/>
            <w:bCs w:val="0"/>
            <w:color w:val="000000"/>
            <w:kern w:val="0"/>
            <w:sz w:val="32"/>
            <w:szCs w:val="32"/>
            <w:rPrChange w:id="38" w:author="陈宇晖" w:date="2025-04-09T10:46:00Z">
              <w:rPr>
                <w:rFonts w:ascii="华文楷体" w:eastAsia="华文楷体" w:hAnsi="华文楷体" w:cs="华文楷体"/>
                <w:b w:val="0"/>
                <w:bCs w:val="0"/>
                <w:sz w:val="32"/>
                <w:szCs w:val="32"/>
              </w:rPr>
            </w:rPrChange>
          </w:rPr>
          <w:t>年广东省制造业当家重点任务保障专项企业技术改造资金项目申请表</w:t>
        </w:r>
      </w:ins>
    </w:p>
    <w:p w:rsidR="00B03F1C" w:rsidRPr="00C50A37" w:rsidRDefault="00F07A0A">
      <w:pPr>
        <w:pStyle w:val="6"/>
        <w:numPr>
          <w:ilvl w:val="255"/>
          <w:numId w:val="0"/>
        </w:numPr>
        <w:spacing w:before="0" w:after="0" w:line="500" w:lineRule="exact"/>
        <w:rPr>
          <w:ins w:id="39" w:author="谭茜" w:date="2024-03-12T11:15:00Z"/>
          <w:rFonts w:ascii="仿宋_GB2312" w:eastAsia="仿宋_GB2312" w:hAnsi="宋体" w:cs="宋体"/>
          <w:b w:val="0"/>
          <w:bCs w:val="0"/>
          <w:color w:val="000000"/>
          <w:kern w:val="0"/>
          <w:sz w:val="32"/>
          <w:szCs w:val="32"/>
          <w:rPrChange w:id="40" w:author="陈宇晖" w:date="2025-04-09T10:46:00Z">
            <w:rPr>
              <w:ins w:id="41" w:author="谭茜" w:date="2024-03-12T11:15:00Z"/>
              <w:rFonts w:ascii="华文楷体" w:eastAsia="华文楷体" w:hAnsi="华文楷体" w:cs="华文楷体"/>
              <w:b w:val="0"/>
              <w:bCs w:val="0"/>
              <w:sz w:val="32"/>
              <w:szCs w:val="32"/>
            </w:rPr>
          </w:rPrChange>
        </w:rPr>
        <w:pPrChange w:id="42" w:author="陈宇晖" w:date="2025-04-09T10:32:00Z">
          <w:pPr>
            <w:pStyle w:val="6"/>
          </w:pPr>
        </w:pPrChange>
      </w:pPr>
      <w:ins w:id="43" w:author="谭茜" w:date="2024-03-12T11:16:00Z">
        <w:r w:rsidRPr="00C50A37">
          <w:rPr>
            <w:rFonts w:ascii="仿宋_GB2312" w:eastAsia="仿宋_GB2312" w:hAnsi="宋体" w:cs="宋体" w:hint="eastAsia"/>
            <w:b w:val="0"/>
            <w:bCs w:val="0"/>
            <w:color w:val="000000"/>
            <w:kern w:val="0"/>
            <w:sz w:val="32"/>
            <w:szCs w:val="32"/>
            <w:rPrChange w:id="44" w:author="陈宇晖" w:date="2025-04-09T10:46:00Z">
              <w:rPr>
                <w:rFonts w:ascii="华文楷体" w:eastAsia="华文楷体" w:hAnsi="华文楷体" w:cs="华文楷体" w:hint="eastAsia"/>
                <w:b w:val="0"/>
                <w:bCs w:val="0"/>
                <w:sz w:val="32"/>
                <w:szCs w:val="32"/>
              </w:rPr>
            </w:rPrChange>
          </w:rPr>
          <w:t>（一）单</w:t>
        </w:r>
      </w:ins>
      <w:ins w:id="45" w:author="谭茜" w:date="2024-03-12T11:17:00Z">
        <w:r w:rsidRPr="00C50A37">
          <w:rPr>
            <w:rFonts w:ascii="仿宋_GB2312" w:eastAsia="仿宋_GB2312" w:hAnsi="宋体" w:cs="宋体" w:hint="eastAsia"/>
            <w:b w:val="0"/>
            <w:bCs w:val="0"/>
            <w:color w:val="000000"/>
            <w:kern w:val="0"/>
            <w:sz w:val="32"/>
            <w:szCs w:val="32"/>
            <w:rPrChange w:id="46" w:author="陈宇晖" w:date="2025-04-09T10:46:00Z">
              <w:rPr>
                <w:rFonts w:ascii="华文楷体" w:eastAsia="华文楷体" w:hAnsi="华文楷体" w:cs="华文楷体" w:hint="eastAsia"/>
                <w:b w:val="0"/>
                <w:bCs w:val="0"/>
                <w:sz w:val="32"/>
                <w:szCs w:val="32"/>
              </w:rPr>
            </w:rPrChange>
          </w:rPr>
          <w:t>位</w:t>
        </w:r>
      </w:ins>
      <w:ins w:id="47" w:author="谭茜" w:date="2024-03-12T11:14:00Z">
        <w:r w:rsidRPr="00C50A37">
          <w:rPr>
            <w:rFonts w:ascii="仿宋_GB2312" w:eastAsia="仿宋_GB2312" w:hAnsi="宋体" w:cs="宋体" w:hint="eastAsia"/>
            <w:b w:val="0"/>
            <w:bCs w:val="0"/>
            <w:color w:val="000000"/>
            <w:kern w:val="0"/>
            <w:sz w:val="32"/>
            <w:szCs w:val="32"/>
            <w:rPrChange w:id="48" w:author="陈宇晖" w:date="2025-04-09T10:46:00Z">
              <w:rPr>
                <w:rFonts w:ascii="方正小标宋简体" w:eastAsia="方正小标宋简体" w:hAnsi="方正小标宋简体" w:cs="方正小标宋简体" w:hint="eastAsia"/>
                <w:b w:val="0"/>
                <w:bCs w:val="0"/>
                <w:sz w:val="44"/>
                <w:szCs w:val="44"/>
              </w:rPr>
            </w:rPrChange>
          </w:rPr>
          <w:t>申请表</w:t>
        </w:r>
      </w:ins>
    </w:p>
    <w:p w:rsidR="00B03F1C" w:rsidRPr="00C50A37" w:rsidRDefault="00F07A0A">
      <w:pPr>
        <w:pStyle w:val="6"/>
        <w:numPr>
          <w:ilvl w:val="255"/>
          <w:numId w:val="0"/>
        </w:numPr>
        <w:spacing w:before="0" w:after="0" w:line="500" w:lineRule="exact"/>
        <w:rPr>
          <w:ins w:id="49" w:author="谭茜" w:date="2024-03-12T11:17:00Z"/>
          <w:rFonts w:ascii="仿宋_GB2312" w:eastAsia="仿宋_GB2312" w:hAnsi="宋体" w:cs="宋体"/>
          <w:b w:val="0"/>
          <w:bCs w:val="0"/>
          <w:color w:val="000000"/>
          <w:kern w:val="0"/>
          <w:sz w:val="32"/>
          <w:szCs w:val="32"/>
          <w:rPrChange w:id="50" w:author="陈宇晖" w:date="2025-04-09T10:46:00Z">
            <w:rPr>
              <w:ins w:id="51" w:author="谭茜" w:date="2024-03-12T11:17:00Z"/>
              <w:rFonts w:ascii="华文楷体" w:eastAsia="华文楷体" w:hAnsi="华文楷体" w:cs="华文楷体"/>
              <w:b w:val="0"/>
              <w:bCs w:val="0"/>
              <w:sz w:val="32"/>
              <w:szCs w:val="32"/>
            </w:rPr>
          </w:rPrChange>
        </w:rPr>
        <w:pPrChange w:id="52" w:author="陈宇晖" w:date="2025-04-09T10:32:00Z">
          <w:pPr>
            <w:pStyle w:val="6"/>
          </w:pPr>
        </w:pPrChange>
      </w:pPr>
      <w:ins w:id="53" w:author="谭茜" w:date="2024-03-12T11:17:00Z">
        <w:r w:rsidRPr="00C50A37">
          <w:rPr>
            <w:rFonts w:ascii="仿宋_GB2312" w:eastAsia="仿宋_GB2312" w:hAnsi="宋体" w:cs="宋体" w:hint="eastAsia"/>
            <w:b w:val="0"/>
            <w:bCs w:val="0"/>
            <w:color w:val="000000"/>
            <w:kern w:val="0"/>
            <w:sz w:val="32"/>
            <w:szCs w:val="32"/>
            <w:rPrChange w:id="54" w:author="陈宇晖" w:date="2025-04-09T10:46:00Z">
              <w:rPr>
                <w:rFonts w:ascii="华文楷体" w:eastAsia="华文楷体" w:hAnsi="华文楷体" w:cs="华文楷体" w:hint="eastAsia"/>
                <w:b w:val="0"/>
                <w:bCs w:val="0"/>
                <w:sz w:val="32"/>
                <w:szCs w:val="32"/>
              </w:rPr>
            </w:rPrChange>
          </w:rPr>
          <w:t>（二）项目情况表</w:t>
        </w:r>
      </w:ins>
    </w:p>
    <w:p w:rsidR="00B03F1C" w:rsidRPr="00C50A37" w:rsidRDefault="00F07A0A">
      <w:pPr>
        <w:pStyle w:val="6"/>
        <w:numPr>
          <w:ilvl w:val="255"/>
          <w:numId w:val="0"/>
        </w:numPr>
        <w:spacing w:before="0" w:after="0" w:line="500" w:lineRule="exact"/>
        <w:rPr>
          <w:ins w:id="55" w:author="谭茜" w:date="2024-03-12T09:16:00Z"/>
          <w:rFonts w:ascii="仿宋_GB2312" w:eastAsia="仿宋_GB2312" w:hAnsi="宋体" w:cs="宋体"/>
          <w:b w:val="0"/>
          <w:bCs w:val="0"/>
          <w:color w:val="000000"/>
          <w:kern w:val="0"/>
          <w:sz w:val="32"/>
          <w:szCs w:val="32"/>
          <w:rPrChange w:id="56" w:author="陈宇晖" w:date="2025-04-09T10:46:00Z">
            <w:rPr>
              <w:ins w:id="57" w:author="谭茜" w:date="2024-03-12T09:16:00Z"/>
              <w:rFonts w:ascii="方正小标宋简体" w:eastAsia="方正小标宋简体" w:hAnsi="方正小标宋简体" w:cs="方正小标宋简体"/>
              <w:b w:val="0"/>
              <w:bCs w:val="0"/>
              <w:sz w:val="44"/>
              <w:szCs w:val="44"/>
            </w:rPr>
          </w:rPrChange>
        </w:rPr>
        <w:pPrChange w:id="58" w:author="陈宇晖" w:date="2025-04-09T10:32:00Z">
          <w:pPr>
            <w:pStyle w:val="6"/>
          </w:pPr>
        </w:pPrChange>
      </w:pPr>
      <w:ins w:id="59" w:author="谭茜" w:date="2024-03-12T14:56:00Z">
        <w:r w:rsidRPr="00C50A37">
          <w:rPr>
            <w:rFonts w:ascii="仿宋_GB2312" w:eastAsia="仿宋_GB2312" w:hAnsi="宋体" w:cs="宋体" w:hint="eastAsia"/>
            <w:b w:val="0"/>
            <w:bCs w:val="0"/>
            <w:color w:val="000000"/>
            <w:kern w:val="0"/>
            <w:sz w:val="32"/>
            <w:szCs w:val="32"/>
            <w:rPrChange w:id="60" w:author="陈宇晖" w:date="2025-04-09T10:46:00Z">
              <w:rPr>
                <w:rFonts w:ascii="华文楷体" w:eastAsia="华文楷体" w:hAnsi="华文楷体" w:cs="华文楷体" w:hint="eastAsia"/>
                <w:b w:val="0"/>
                <w:bCs w:val="0"/>
                <w:sz w:val="32"/>
                <w:szCs w:val="32"/>
              </w:rPr>
            </w:rPrChange>
          </w:rPr>
          <w:t>二、</w:t>
        </w:r>
      </w:ins>
      <w:ins w:id="61" w:author="谭茜" w:date="2024-03-12T09:12:00Z">
        <w:r w:rsidRPr="00C50A37">
          <w:rPr>
            <w:rFonts w:ascii="仿宋_GB2312" w:eastAsia="仿宋_GB2312" w:hAnsi="宋体" w:cs="宋体" w:hint="eastAsia"/>
            <w:b w:val="0"/>
            <w:bCs w:val="0"/>
            <w:color w:val="000000"/>
            <w:kern w:val="0"/>
            <w:sz w:val="32"/>
            <w:szCs w:val="32"/>
            <w:rPrChange w:id="62" w:author="陈宇晖" w:date="2025-04-09T10:46:00Z">
              <w:rPr>
                <w:rFonts w:ascii="方正小标宋简体" w:eastAsia="方正小标宋简体" w:hAnsi="方正小标宋简体" w:cs="方正小标宋简体" w:hint="eastAsia"/>
                <w:b w:val="0"/>
                <w:bCs w:val="0"/>
                <w:sz w:val="44"/>
                <w:szCs w:val="44"/>
              </w:rPr>
            </w:rPrChange>
          </w:rPr>
          <w:t>申请报告</w:t>
        </w:r>
      </w:ins>
    </w:p>
    <w:p w:rsidR="00B03F1C" w:rsidRPr="00C50A37" w:rsidRDefault="00F07A0A">
      <w:pPr>
        <w:pStyle w:val="6"/>
        <w:numPr>
          <w:ilvl w:val="255"/>
          <w:numId w:val="0"/>
        </w:numPr>
        <w:spacing w:before="0" w:after="0" w:line="500" w:lineRule="exact"/>
        <w:rPr>
          <w:ins w:id="63" w:author="谭茜" w:date="2024-03-12T14:56:00Z"/>
          <w:rFonts w:ascii="仿宋_GB2312" w:eastAsia="仿宋_GB2312" w:hAnsi="宋体" w:cs="宋体"/>
          <w:b w:val="0"/>
          <w:bCs w:val="0"/>
          <w:color w:val="000000"/>
          <w:kern w:val="0"/>
          <w:sz w:val="32"/>
          <w:szCs w:val="32"/>
          <w:rPrChange w:id="64" w:author="陈宇晖" w:date="2025-04-09T10:46:00Z">
            <w:rPr>
              <w:ins w:id="65" w:author="谭茜" w:date="2024-03-12T14:56:00Z"/>
              <w:rFonts w:ascii="华文楷体" w:eastAsia="华文楷体" w:hAnsi="华文楷体" w:cs="华文楷体"/>
              <w:b w:val="0"/>
              <w:bCs w:val="0"/>
              <w:sz w:val="32"/>
              <w:szCs w:val="32"/>
            </w:rPr>
          </w:rPrChange>
        </w:rPr>
        <w:pPrChange w:id="66" w:author="陈宇晖" w:date="2025-04-09T10:32:00Z">
          <w:pPr>
            <w:pStyle w:val="6"/>
          </w:pPr>
        </w:pPrChange>
      </w:pPr>
      <w:ins w:id="67" w:author="谭茜" w:date="2024-03-12T09:16:00Z">
        <w:r w:rsidRPr="00C50A37">
          <w:rPr>
            <w:rFonts w:ascii="仿宋_GB2312" w:eastAsia="仿宋_GB2312" w:hAnsi="宋体" w:cs="宋体" w:hint="eastAsia"/>
            <w:b w:val="0"/>
            <w:bCs w:val="0"/>
            <w:color w:val="000000"/>
            <w:kern w:val="0"/>
            <w:sz w:val="32"/>
            <w:szCs w:val="32"/>
            <w:rPrChange w:id="68" w:author="陈宇晖" w:date="2025-04-09T10:46:00Z">
              <w:rPr>
                <w:rFonts w:ascii="方正小标宋简体" w:eastAsia="方正小标宋简体" w:hAnsi="方正小标宋简体" w:cs="方正小标宋简体" w:hint="eastAsia"/>
                <w:b w:val="0"/>
                <w:bCs w:val="0"/>
                <w:sz w:val="44"/>
                <w:szCs w:val="44"/>
              </w:rPr>
            </w:rPrChange>
          </w:rPr>
          <w:t>（一）</w:t>
        </w:r>
        <w:del w:id="69" w:author="陈宇晖" w:date="2025-04-17T19:04:00Z">
          <w:r w:rsidRPr="00C50A37" w:rsidDel="005A205A">
            <w:rPr>
              <w:rFonts w:ascii="仿宋_GB2312" w:eastAsia="仿宋_GB2312" w:hAnsi="宋体" w:cs="宋体" w:hint="eastAsia"/>
              <w:b w:val="0"/>
              <w:bCs w:val="0"/>
              <w:color w:val="000000"/>
              <w:kern w:val="0"/>
              <w:sz w:val="32"/>
              <w:szCs w:val="32"/>
              <w:rPrChange w:id="70" w:author="陈宇晖" w:date="2025-04-09T10:46:00Z">
                <w:rPr>
                  <w:rFonts w:ascii="方正小标宋简体" w:eastAsia="方正小标宋简体" w:hAnsi="方正小标宋简体" w:cs="方正小标宋简体" w:hint="eastAsia"/>
                  <w:b w:val="0"/>
                  <w:bCs w:val="0"/>
                  <w:sz w:val="44"/>
                  <w:szCs w:val="44"/>
                </w:rPr>
              </w:rPrChange>
            </w:rPr>
            <w:delText>申报</w:delText>
          </w:r>
        </w:del>
      </w:ins>
      <w:ins w:id="71" w:author="陈宇晖" w:date="2025-04-17T19:04:00Z">
        <w:r w:rsidR="005A205A">
          <w:rPr>
            <w:rFonts w:ascii="仿宋_GB2312" w:eastAsia="仿宋_GB2312" w:hAnsi="宋体" w:cs="宋体" w:hint="eastAsia"/>
            <w:b w:val="0"/>
            <w:bCs w:val="0"/>
            <w:color w:val="000000"/>
            <w:kern w:val="0"/>
            <w:sz w:val="32"/>
            <w:szCs w:val="32"/>
          </w:rPr>
          <w:t>项目</w:t>
        </w:r>
      </w:ins>
      <w:ins w:id="72" w:author="谭茜" w:date="2024-03-12T09:16:00Z">
        <w:r w:rsidRPr="00C50A37">
          <w:rPr>
            <w:rFonts w:ascii="仿宋_GB2312" w:eastAsia="仿宋_GB2312" w:hAnsi="宋体" w:cs="宋体" w:hint="eastAsia"/>
            <w:b w:val="0"/>
            <w:bCs w:val="0"/>
            <w:color w:val="000000"/>
            <w:kern w:val="0"/>
            <w:sz w:val="32"/>
            <w:szCs w:val="32"/>
            <w:rPrChange w:id="73" w:author="陈宇晖" w:date="2025-04-09T10:46:00Z">
              <w:rPr>
                <w:rFonts w:ascii="方正小标宋简体" w:eastAsia="方正小标宋简体" w:hAnsi="方正小标宋简体" w:cs="方正小标宋简体" w:hint="eastAsia"/>
                <w:b w:val="0"/>
                <w:bCs w:val="0"/>
                <w:sz w:val="44"/>
                <w:szCs w:val="44"/>
              </w:rPr>
            </w:rPrChange>
          </w:rPr>
          <w:t>单位</w:t>
        </w:r>
      </w:ins>
      <w:ins w:id="74" w:author="陈宇晖" w:date="2025-04-17T19:04:00Z">
        <w:r w:rsidR="005A205A">
          <w:rPr>
            <w:rFonts w:ascii="仿宋_GB2312" w:eastAsia="仿宋_GB2312" w:hAnsi="宋体" w:cs="宋体" w:hint="eastAsia"/>
            <w:b w:val="0"/>
            <w:bCs w:val="0"/>
            <w:color w:val="000000"/>
            <w:kern w:val="0"/>
            <w:sz w:val="32"/>
            <w:szCs w:val="32"/>
          </w:rPr>
          <w:t>基本情况</w:t>
        </w:r>
      </w:ins>
      <w:ins w:id="75" w:author="谭茜" w:date="2024-03-12T09:16:00Z">
        <w:del w:id="76" w:author="陈宇晖" w:date="2025-04-17T19:04:00Z">
          <w:r w:rsidRPr="00C50A37" w:rsidDel="005A205A">
            <w:rPr>
              <w:rFonts w:ascii="仿宋_GB2312" w:eastAsia="仿宋_GB2312" w:hAnsi="宋体" w:cs="宋体" w:hint="eastAsia"/>
              <w:b w:val="0"/>
              <w:bCs w:val="0"/>
              <w:color w:val="000000"/>
              <w:kern w:val="0"/>
              <w:sz w:val="32"/>
              <w:szCs w:val="32"/>
              <w:rPrChange w:id="77" w:author="陈宇晖" w:date="2025-04-09T10:46:00Z">
                <w:rPr>
                  <w:rFonts w:ascii="方正小标宋简体" w:eastAsia="方正小标宋简体" w:hAnsi="方正小标宋简体" w:cs="方正小标宋简体" w:hint="eastAsia"/>
                  <w:b w:val="0"/>
                  <w:bCs w:val="0"/>
                  <w:sz w:val="44"/>
                  <w:szCs w:val="44"/>
                </w:rPr>
              </w:rPrChange>
            </w:rPr>
            <w:delText>概况</w:delText>
          </w:r>
        </w:del>
      </w:ins>
    </w:p>
    <w:p w:rsidR="00B03F1C" w:rsidRPr="00C50A37" w:rsidDel="00F55E16" w:rsidRDefault="00F07A0A" w:rsidP="00F55E16">
      <w:pPr>
        <w:pStyle w:val="6"/>
        <w:numPr>
          <w:ilvl w:val="255"/>
          <w:numId w:val="0"/>
        </w:numPr>
        <w:spacing w:before="0" w:after="0" w:line="500" w:lineRule="exact"/>
        <w:rPr>
          <w:ins w:id="78" w:author="谭茜" w:date="2024-03-12T14:56:00Z"/>
          <w:del w:id="79" w:author="陈宇晖" w:date="2025-04-17T19:04:00Z"/>
          <w:rFonts w:ascii="仿宋_GB2312" w:eastAsia="仿宋_GB2312" w:hAnsi="宋体" w:cs="宋体"/>
          <w:b w:val="0"/>
          <w:bCs w:val="0"/>
          <w:color w:val="000000"/>
          <w:kern w:val="0"/>
          <w:sz w:val="32"/>
          <w:szCs w:val="32"/>
          <w:rPrChange w:id="80" w:author="陈宇晖" w:date="2025-04-09T10:46:00Z">
            <w:rPr>
              <w:ins w:id="81" w:author="谭茜" w:date="2024-03-12T14:56:00Z"/>
              <w:del w:id="82" w:author="陈宇晖" w:date="2025-04-17T19:04:00Z"/>
              <w:rFonts w:ascii="华文楷体" w:eastAsia="华文楷体" w:hAnsi="华文楷体" w:cs="华文楷体"/>
              <w:b w:val="0"/>
              <w:bCs w:val="0"/>
              <w:sz w:val="32"/>
              <w:szCs w:val="32"/>
            </w:rPr>
          </w:rPrChange>
        </w:rPr>
        <w:pPrChange w:id="83" w:author="陈宇晖" w:date="2025-04-17T19:04:00Z">
          <w:pPr>
            <w:pStyle w:val="6"/>
          </w:pPr>
        </w:pPrChange>
      </w:pPr>
      <w:ins w:id="84" w:author="谭茜" w:date="2024-03-12T14:56:00Z">
        <w:r w:rsidRPr="00C50A37">
          <w:rPr>
            <w:rFonts w:ascii="仿宋_GB2312" w:eastAsia="仿宋_GB2312" w:hAnsi="宋体" w:cs="宋体" w:hint="eastAsia"/>
            <w:b w:val="0"/>
            <w:bCs w:val="0"/>
            <w:color w:val="000000"/>
            <w:kern w:val="0"/>
            <w:sz w:val="32"/>
            <w:szCs w:val="32"/>
            <w:rPrChange w:id="85" w:author="陈宇晖" w:date="2025-04-09T10:46:00Z">
              <w:rPr>
                <w:rFonts w:ascii="华文楷体" w:eastAsia="华文楷体" w:hAnsi="华文楷体" w:cs="华文楷体" w:hint="eastAsia"/>
                <w:b w:val="0"/>
                <w:bCs w:val="0"/>
                <w:sz w:val="32"/>
                <w:szCs w:val="32"/>
              </w:rPr>
            </w:rPrChange>
          </w:rPr>
          <w:t>（二）</w:t>
        </w:r>
        <w:del w:id="86" w:author="陈宇晖" w:date="2025-04-17T19:04:00Z">
          <w:r w:rsidRPr="00C50A37" w:rsidDel="00F55E16">
            <w:rPr>
              <w:rFonts w:ascii="仿宋_GB2312" w:eastAsia="仿宋_GB2312" w:hAnsi="宋体" w:cs="宋体" w:hint="eastAsia"/>
              <w:b w:val="0"/>
              <w:bCs w:val="0"/>
              <w:color w:val="000000"/>
              <w:kern w:val="0"/>
              <w:sz w:val="32"/>
              <w:szCs w:val="32"/>
              <w:rPrChange w:id="87" w:author="陈宇晖" w:date="2025-04-09T10:46:00Z">
                <w:rPr>
                  <w:rFonts w:ascii="华文楷体" w:eastAsia="华文楷体" w:hAnsi="华文楷体" w:cs="华文楷体" w:hint="eastAsia"/>
                  <w:b w:val="0"/>
                  <w:bCs w:val="0"/>
                  <w:sz w:val="32"/>
                  <w:szCs w:val="32"/>
                </w:rPr>
              </w:rPrChange>
            </w:rPr>
            <w:delText>项目概况</w:delText>
          </w:r>
        </w:del>
      </w:ins>
    </w:p>
    <w:p w:rsidR="00B03F1C" w:rsidRPr="00C50A37" w:rsidRDefault="00F07A0A" w:rsidP="00F55E16">
      <w:pPr>
        <w:pStyle w:val="6"/>
        <w:numPr>
          <w:ilvl w:val="255"/>
          <w:numId w:val="0"/>
        </w:numPr>
        <w:spacing w:before="0" w:after="0" w:line="500" w:lineRule="exact"/>
        <w:rPr>
          <w:ins w:id="88" w:author="谭茜" w:date="2024-03-12T14:57:00Z"/>
          <w:rFonts w:ascii="仿宋_GB2312" w:eastAsia="仿宋_GB2312" w:hAnsi="宋体" w:cs="宋体"/>
          <w:b w:val="0"/>
          <w:bCs w:val="0"/>
          <w:color w:val="000000"/>
          <w:kern w:val="0"/>
          <w:sz w:val="32"/>
          <w:szCs w:val="32"/>
          <w:rPrChange w:id="89" w:author="陈宇晖" w:date="2025-04-09T10:46:00Z">
            <w:rPr>
              <w:ins w:id="90" w:author="谭茜" w:date="2024-03-12T14:57:00Z"/>
              <w:rFonts w:ascii="华文楷体" w:eastAsia="华文楷体" w:hAnsi="华文楷体" w:cs="华文楷体"/>
              <w:b w:val="0"/>
              <w:bCs w:val="0"/>
              <w:sz w:val="32"/>
              <w:szCs w:val="32"/>
            </w:rPr>
          </w:rPrChange>
        </w:rPr>
        <w:pPrChange w:id="91" w:author="陈宇晖" w:date="2025-04-17T19:04:00Z">
          <w:pPr>
            <w:pStyle w:val="6"/>
          </w:pPr>
        </w:pPrChange>
      </w:pPr>
      <w:ins w:id="92" w:author="谭茜" w:date="2024-03-12T14:56:00Z">
        <w:del w:id="93" w:author="陈宇晖" w:date="2025-04-17T19:04:00Z">
          <w:r w:rsidRPr="00C50A37" w:rsidDel="00F55E16">
            <w:rPr>
              <w:rFonts w:ascii="仿宋_GB2312" w:eastAsia="仿宋_GB2312" w:hAnsi="宋体" w:cs="宋体" w:hint="eastAsia"/>
              <w:b w:val="0"/>
              <w:bCs w:val="0"/>
              <w:color w:val="000000"/>
              <w:kern w:val="0"/>
              <w:sz w:val="32"/>
              <w:szCs w:val="32"/>
              <w:rPrChange w:id="94" w:author="陈宇晖" w:date="2025-04-09T10:46:00Z">
                <w:rPr>
                  <w:rFonts w:ascii="华文楷体" w:eastAsia="华文楷体" w:hAnsi="华文楷体" w:cs="华文楷体" w:hint="eastAsia"/>
                  <w:b w:val="0"/>
                  <w:bCs w:val="0"/>
                  <w:sz w:val="32"/>
                  <w:szCs w:val="32"/>
                </w:rPr>
              </w:rPrChange>
            </w:rPr>
            <w:delText>（三）</w:delText>
          </w:r>
        </w:del>
      </w:ins>
      <w:ins w:id="95" w:author="谭茜" w:date="2024-03-12T14:57:00Z">
        <w:r w:rsidRPr="00C50A37">
          <w:rPr>
            <w:rFonts w:ascii="仿宋_GB2312" w:eastAsia="仿宋_GB2312" w:hAnsi="宋体" w:cs="宋体" w:hint="eastAsia"/>
            <w:b w:val="0"/>
            <w:bCs w:val="0"/>
            <w:color w:val="000000"/>
            <w:kern w:val="0"/>
            <w:sz w:val="32"/>
            <w:szCs w:val="32"/>
            <w:rPrChange w:id="96" w:author="陈宇晖" w:date="2025-04-09T10:46:00Z">
              <w:rPr>
                <w:rFonts w:ascii="华文楷体" w:eastAsia="华文楷体" w:hAnsi="华文楷体" w:cs="华文楷体" w:hint="eastAsia"/>
                <w:b w:val="0"/>
                <w:bCs w:val="0"/>
                <w:sz w:val="32"/>
                <w:szCs w:val="32"/>
              </w:rPr>
            </w:rPrChange>
          </w:rPr>
          <w:t>项目实施情况</w:t>
        </w:r>
      </w:ins>
    </w:p>
    <w:p w:rsidR="00B03F1C" w:rsidRPr="00C50A37" w:rsidRDefault="00F07A0A">
      <w:pPr>
        <w:pStyle w:val="6"/>
        <w:numPr>
          <w:ilvl w:val="255"/>
          <w:numId w:val="0"/>
        </w:numPr>
        <w:spacing w:before="0" w:after="0" w:line="500" w:lineRule="exact"/>
        <w:rPr>
          <w:ins w:id="97" w:author="谭茜" w:date="2024-03-12T14:57:00Z"/>
          <w:rFonts w:ascii="仿宋_GB2312" w:eastAsia="仿宋_GB2312" w:hAnsi="宋体" w:cs="宋体"/>
          <w:b w:val="0"/>
          <w:bCs w:val="0"/>
          <w:color w:val="000000"/>
          <w:kern w:val="0"/>
          <w:sz w:val="32"/>
          <w:szCs w:val="32"/>
          <w:rPrChange w:id="98" w:author="陈宇晖" w:date="2025-04-09T10:46:00Z">
            <w:rPr>
              <w:ins w:id="99" w:author="谭茜" w:date="2024-03-12T14:57:00Z"/>
              <w:rFonts w:ascii="华文楷体" w:eastAsia="华文楷体" w:hAnsi="华文楷体" w:cs="华文楷体"/>
              <w:b w:val="0"/>
              <w:bCs w:val="0"/>
              <w:sz w:val="32"/>
              <w:szCs w:val="32"/>
            </w:rPr>
          </w:rPrChange>
        </w:rPr>
        <w:pPrChange w:id="100" w:author="陈宇晖" w:date="2025-04-09T10:32:00Z">
          <w:pPr>
            <w:pStyle w:val="6"/>
          </w:pPr>
        </w:pPrChange>
      </w:pPr>
      <w:ins w:id="101" w:author="谭茜" w:date="2024-03-12T14:57:00Z">
        <w:r w:rsidRPr="00C50A37">
          <w:rPr>
            <w:rFonts w:ascii="仿宋_GB2312" w:eastAsia="仿宋_GB2312" w:hAnsi="宋体" w:cs="宋体" w:hint="eastAsia"/>
            <w:b w:val="0"/>
            <w:bCs w:val="0"/>
            <w:color w:val="000000"/>
            <w:kern w:val="0"/>
            <w:sz w:val="32"/>
            <w:szCs w:val="32"/>
            <w:rPrChange w:id="102" w:author="陈宇晖" w:date="2025-04-09T10:46:00Z">
              <w:rPr>
                <w:rFonts w:ascii="华文楷体" w:eastAsia="华文楷体" w:hAnsi="华文楷体" w:cs="华文楷体" w:hint="eastAsia"/>
                <w:b w:val="0"/>
                <w:bCs w:val="0"/>
                <w:sz w:val="32"/>
                <w:szCs w:val="32"/>
              </w:rPr>
            </w:rPrChange>
          </w:rPr>
          <w:t>（</w:t>
        </w:r>
        <w:del w:id="103" w:author="陈宇晖" w:date="2025-04-17T19:04:00Z">
          <w:r w:rsidRPr="00C50A37" w:rsidDel="00F55E16">
            <w:rPr>
              <w:rFonts w:ascii="仿宋_GB2312" w:eastAsia="仿宋_GB2312" w:hAnsi="宋体" w:cs="宋体" w:hint="eastAsia"/>
              <w:b w:val="0"/>
              <w:bCs w:val="0"/>
              <w:color w:val="000000"/>
              <w:kern w:val="0"/>
              <w:sz w:val="32"/>
              <w:szCs w:val="32"/>
              <w:rPrChange w:id="104" w:author="陈宇晖" w:date="2025-04-09T10:46:00Z">
                <w:rPr>
                  <w:rFonts w:ascii="华文楷体" w:eastAsia="华文楷体" w:hAnsi="华文楷体" w:cs="华文楷体" w:hint="eastAsia"/>
                  <w:b w:val="0"/>
                  <w:bCs w:val="0"/>
                  <w:sz w:val="32"/>
                  <w:szCs w:val="32"/>
                </w:rPr>
              </w:rPrChange>
            </w:rPr>
            <w:delText>四</w:delText>
          </w:r>
        </w:del>
      </w:ins>
      <w:ins w:id="105" w:author="陈宇晖" w:date="2025-04-17T19:04:00Z">
        <w:r w:rsidR="00F55E16">
          <w:rPr>
            <w:rFonts w:ascii="仿宋_GB2312" w:eastAsia="仿宋_GB2312" w:hAnsi="宋体" w:cs="宋体" w:hint="eastAsia"/>
            <w:b w:val="0"/>
            <w:bCs w:val="0"/>
            <w:color w:val="000000"/>
            <w:kern w:val="0"/>
            <w:sz w:val="32"/>
            <w:szCs w:val="32"/>
          </w:rPr>
          <w:t>三</w:t>
        </w:r>
      </w:ins>
      <w:ins w:id="106" w:author="谭茜" w:date="2024-03-12T14:57:00Z">
        <w:r w:rsidRPr="00C50A37">
          <w:rPr>
            <w:rFonts w:ascii="仿宋_GB2312" w:eastAsia="仿宋_GB2312" w:hAnsi="宋体" w:cs="宋体" w:hint="eastAsia"/>
            <w:b w:val="0"/>
            <w:bCs w:val="0"/>
            <w:color w:val="000000"/>
            <w:kern w:val="0"/>
            <w:sz w:val="32"/>
            <w:szCs w:val="32"/>
            <w:rPrChange w:id="107" w:author="陈宇晖" w:date="2025-04-09T10:46:00Z">
              <w:rPr>
                <w:rFonts w:ascii="华文楷体" w:eastAsia="华文楷体" w:hAnsi="华文楷体" w:cs="华文楷体" w:hint="eastAsia"/>
                <w:b w:val="0"/>
                <w:bCs w:val="0"/>
                <w:sz w:val="32"/>
                <w:szCs w:val="32"/>
              </w:rPr>
            </w:rPrChange>
          </w:rPr>
          <w:t>）</w:t>
        </w:r>
      </w:ins>
      <w:ins w:id="108" w:author="陈宇晖" w:date="2025-04-17T19:05:00Z">
        <w:r w:rsidR="00F55E16" w:rsidRPr="00F55E16">
          <w:rPr>
            <w:rFonts w:ascii="仿宋_GB2312" w:eastAsia="仿宋_GB2312" w:hAnsi="宋体" w:cs="宋体" w:hint="eastAsia"/>
            <w:b w:val="0"/>
            <w:bCs w:val="0"/>
            <w:color w:val="000000"/>
            <w:kern w:val="0"/>
            <w:sz w:val="32"/>
            <w:szCs w:val="32"/>
          </w:rPr>
          <w:t>技术经济社会效益情况</w:t>
        </w:r>
      </w:ins>
      <w:ins w:id="109" w:author="谭茜" w:date="2024-03-12T14:57:00Z">
        <w:del w:id="110" w:author="陈宇晖" w:date="2025-04-17T19:05:00Z">
          <w:r w:rsidRPr="00C50A37" w:rsidDel="00F55E16">
            <w:rPr>
              <w:rFonts w:ascii="仿宋_GB2312" w:eastAsia="仿宋_GB2312" w:hAnsi="宋体" w:cs="宋体" w:hint="eastAsia"/>
              <w:b w:val="0"/>
              <w:bCs w:val="0"/>
              <w:color w:val="000000"/>
              <w:kern w:val="0"/>
              <w:sz w:val="32"/>
              <w:szCs w:val="32"/>
              <w:rPrChange w:id="111" w:author="陈宇晖" w:date="2025-04-09T10:46:00Z">
                <w:rPr>
                  <w:rFonts w:ascii="华文楷体" w:eastAsia="华文楷体" w:hAnsi="华文楷体" w:cs="华文楷体" w:hint="eastAsia"/>
                  <w:b w:val="0"/>
                  <w:bCs w:val="0"/>
                  <w:sz w:val="32"/>
                  <w:szCs w:val="32"/>
                </w:rPr>
              </w:rPrChange>
            </w:rPr>
            <w:delText>经济和社会影响分析</w:delText>
          </w:r>
        </w:del>
      </w:ins>
    </w:p>
    <w:p w:rsidR="00B03F1C" w:rsidRPr="00C50A37" w:rsidDel="00F55E16" w:rsidRDefault="00F07A0A" w:rsidP="00F55E16">
      <w:pPr>
        <w:pStyle w:val="6"/>
        <w:numPr>
          <w:ilvl w:val="255"/>
          <w:numId w:val="0"/>
        </w:numPr>
        <w:spacing w:before="0" w:after="0" w:line="500" w:lineRule="exact"/>
        <w:rPr>
          <w:ins w:id="112" w:author="谭茜" w:date="2024-03-12T14:58:00Z"/>
          <w:del w:id="113" w:author="陈宇晖" w:date="2025-04-17T19:05:00Z"/>
          <w:rFonts w:ascii="仿宋_GB2312" w:eastAsia="仿宋_GB2312" w:hAnsi="宋体" w:cs="宋体"/>
          <w:b w:val="0"/>
          <w:bCs w:val="0"/>
          <w:color w:val="000000"/>
          <w:kern w:val="0"/>
          <w:sz w:val="32"/>
          <w:szCs w:val="32"/>
          <w:rPrChange w:id="114" w:author="陈宇晖" w:date="2025-04-09T10:46:00Z">
            <w:rPr>
              <w:ins w:id="115" w:author="谭茜" w:date="2024-03-12T14:58:00Z"/>
              <w:del w:id="116" w:author="陈宇晖" w:date="2025-04-17T19:05:00Z"/>
              <w:rFonts w:ascii="华文楷体" w:eastAsia="华文楷体" w:hAnsi="华文楷体" w:cs="华文楷体"/>
              <w:b w:val="0"/>
              <w:bCs w:val="0"/>
              <w:sz w:val="32"/>
              <w:szCs w:val="32"/>
            </w:rPr>
          </w:rPrChange>
        </w:rPr>
        <w:pPrChange w:id="117" w:author="陈宇晖" w:date="2025-04-17T19:05:00Z">
          <w:pPr>
            <w:pStyle w:val="6"/>
          </w:pPr>
        </w:pPrChange>
      </w:pPr>
      <w:ins w:id="118" w:author="谭茜" w:date="2024-03-12T14:57:00Z">
        <w:r w:rsidRPr="00C50A37">
          <w:rPr>
            <w:rFonts w:ascii="仿宋_GB2312" w:eastAsia="仿宋_GB2312" w:hAnsi="宋体" w:cs="宋体" w:hint="eastAsia"/>
            <w:b w:val="0"/>
            <w:bCs w:val="0"/>
            <w:color w:val="000000"/>
            <w:kern w:val="0"/>
            <w:sz w:val="32"/>
            <w:szCs w:val="32"/>
            <w:rPrChange w:id="119" w:author="陈宇晖" w:date="2025-04-09T10:46:00Z">
              <w:rPr>
                <w:rFonts w:ascii="华文楷体" w:eastAsia="华文楷体" w:hAnsi="华文楷体" w:cs="华文楷体" w:hint="eastAsia"/>
                <w:b w:val="0"/>
                <w:bCs w:val="0"/>
                <w:sz w:val="32"/>
                <w:szCs w:val="32"/>
              </w:rPr>
            </w:rPrChange>
          </w:rPr>
          <w:t>（</w:t>
        </w:r>
        <w:del w:id="120" w:author="陈宇晖" w:date="2025-04-17T19:05:00Z">
          <w:r w:rsidRPr="00C50A37" w:rsidDel="00F55E16">
            <w:rPr>
              <w:rFonts w:ascii="仿宋_GB2312" w:eastAsia="仿宋_GB2312" w:hAnsi="宋体" w:cs="宋体" w:hint="eastAsia"/>
              <w:b w:val="0"/>
              <w:bCs w:val="0"/>
              <w:color w:val="000000"/>
              <w:kern w:val="0"/>
              <w:sz w:val="32"/>
              <w:szCs w:val="32"/>
              <w:rPrChange w:id="121" w:author="陈宇晖" w:date="2025-04-09T10:46:00Z">
                <w:rPr>
                  <w:rFonts w:ascii="华文楷体" w:eastAsia="华文楷体" w:hAnsi="华文楷体" w:cs="华文楷体" w:hint="eastAsia"/>
                  <w:b w:val="0"/>
                  <w:bCs w:val="0"/>
                  <w:sz w:val="32"/>
                  <w:szCs w:val="32"/>
                </w:rPr>
              </w:rPrChange>
            </w:rPr>
            <w:delText>五</w:delText>
          </w:r>
        </w:del>
      </w:ins>
      <w:ins w:id="122" w:author="陈宇晖" w:date="2025-04-17T19:05:00Z">
        <w:r w:rsidR="00F55E16">
          <w:rPr>
            <w:rFonts w:ascii="仿宋_GB2312" w:eastAsia="仿宋_GB2312" w:hAnsi="宋体" w:cs="宋体" w:hint="eastAsia"/>
            <w:b w:val="0"/>
            <w:bCs w:val="0"/>
            <w:color w:val="000000"/>
            <w:kern w:val="0"/>
            <w:sz w:val="32"/>
            <w:szCs w:val="32"/>
          </w:rPr>
          <w:t>四</w:t>
        </w:r>
      </w:ins>
      <w:ins w:id="123" w:author="谭茜" w:date="2024-03-12T14:57:00Z">
        <w:r w:rsidRPr="00C50A37">
          <w:rPr>
            <w:rFonts w:ascii="仿宋_GB2312" w:eastAsia="仿宋_GB2312" w:hAnsi="宋体" w:cs="宋体" w:hint="eastAsia"/>
            <w:b w:val="0"/>
            <w:bCs w:val="0"/>
            <w:color w:val="000000"/>
            <w:kern w:val="0"/>
            <w:sz w:val="32"/>
            <w:szCs w:val="32"/>
            <w:rPrChange w:id="124" w:author="陈宇晖" w:date="2025-04-09T10:46:00Z">
              <w:rPr>
                <w:rFonts w:ascii="华文楷体" w:eastAsia="华文楷体" w:hAnsi="华文楷体" w:cs="华文楷体" w:hint="eastAsia"/>
                <w:b w:val="0"/>
                <w:bCs w:val="0"/>
                <w:sz w:val="32"/>
                <w:szCs w:val="32"/>
              </w:rPr>
            </w:rPrChange>
          </w:rPr>
          <w:t>）</w:t>
        </w:r>
      </w:ins>
      <w:ins w:id="125" w:author="陈宇晖" w:date="2025-04-17T19:05:00Z">
        <w:r w:rsidR="00F55E16">
          <w:rPr>
            <w:rFonts w:ascii="仿宋_GB2312" w:eastAsia="仿宋_GB2312" w:hAnsi="宋体" w:cs="宋体" w:hint="eastAsia"/>
            <w:b w:val="0"/>
            <w:bCs w:val="0"/>
            <w:color w:val="000000"/>
            <w:kern w:val="0"/>
            <w:sz w:val="32"/>
            <w:szCs w:val="32"/>
          </w:rPr>
          <w:t>结论</w:t>
        </w:r>
      </w:ins>
      <w:ins w:id="126" w:author="谭茜" w:date="2024-03-12T14:58:00Z">
        <w:del w:id="127" w:author="陈宇晖" w:date="2025-04-17T19:05:00Z">
          <w:r w:rsidRPr="00C50A37" w:rsidDel="00F55E16">
            <w:rPr>
              <w:rFonts w:ascii="仿宋_GB2312" w:eastAsia="仿宋_GB2312" w:hAnsi="宋体" w:cs="宋体" w:hint="eastAsia"/>
              <w:b w:val="0"/>
              <w:bCs w:val="0"/>
              <w:color w:val="000000"/>
              <w:kern w:val="0"/>
              <w:sz w:val="32"/>
              <w:szCs w:val="32"/>
              <w:rPrChange w:id="128" w:author="陈宇晖" w:date="2025-04-09T10:46:00Z">
                <w:rPr>
                  <w:rFonts w:ascii="华文楷体" w:eastAsia="华文楷体" w:hAnsi="华文楷体" w:cs="华文楷体" w:hint="eastAsia"/>
                  <w:b w:val="0"/>
                  <w:bCs w:val="0"/>
                  <w:sz w:val="32"/>
                  <w:szCs w:val="32"/>
                </w:rPr>
              </w:rPrChange>
            </w:rPr>
            <w:delText>项目对企业的发展作用</w:delText>
          </w:r>
        </w:del>
      </w:ins>
    </w:p>
    <w:p w:rsidR="00B03F1C" w:rsidRPr="00C50A37" w:rsidRDefault="00F07A0A" w:rsidP="00F55E16">
      <w:pPr>
        <w:pStyle w:val="6"/>
        <w:numPr>
          <w:ilvl w:val="255"/>
          <w:numId w:val="0"/>
        </w:numPr>
        <w:spacing w:before="0" w:after="0" w:line="500" w:lineRule="exact"/>
        <w:rPr>
          <w:ins w:id="129" w:author="谭茜" w:date="2024-03-13T11:13:00Z"/>
          <w:rFonts w:ascii="仿宋_GB2312" w:eastAsia="仿宋_GB2312" w:hAnsi="宋体" w:cs="宋体"/>
          <w:b w:val="0"/>
          <w:bCs w:val="0"/>
          <w:color w:val="000000"/>
          <w:kern w:val="0"/>
          <w:sz w:val="32"/>
          <w:szCs w:val="32"/>
          <w:rPrChange w:id="130" w:author="陈宇晖" w:date="2025-04-09T10:46:00Z">
            <w:rPr>
              <w:ins w:id="131" w:author="谭茜" w:date="2024-03-13T11:13:00Z"/>
              <w:rFonts w:ascii="CESI仿宋-GB2312" w:eastAsia="CESI仿宋-GB2312" w:hAnsi="CESI仿宋-GB2312" w:cs="CESI仿宋-GB2312"/>
              <w:b w:val="0"/>
              <w:bCs w:val="0"/>
              <w:sz w:val="32"/>
              <w:szCs w:val="32"/>
            </w:rPr>
          </w:rPrChange>
        </w:rPr>
        <w:pPrChange w:id="132" w:author="陈宇晖" w:date="2025-04-17T19:05:00Z">
          <w:pPr>
            <w:pStyle w:val="6"/>
          </w:pPr>
        </w:pPrChange>
      </w:pPr>
      <w:ins w:id="133" w:author="谭茜" w:date="2024-03-12T14:58:00Z">
        <w:del w:id="134" w:author="陈宇晖" w:date="2025-04-17T19:05:00Z">
          <w:r w:rsidRPr="00C50A37" w:rsidDel="00F55E16">
            <w:rPr>
              <w:rFonts w:ascii="仿宋_GB2312" w:eastAsia="仿宋_GB2312" w:hAnsi="宋体" w:cs="宋体" w:hint="eastAsia"/>
              <w:b w:val="0"/>
              <w:bCs w:val="0"/>
              <w:color w:val="000000"/>
              <w:kern w:val="0"/>
              <w:sz w:val="32"/>
              <w:szCs w:val="32"/>
              <w:rPrChange w:id="135" w:author="陈宇晖" w:date="2025-04-09T10:46:00Z">
                <w:rPr>
                  <w:rFonts w:ascii="华文楷体" w:eastAsia="华文楷体" w:hAnsi="华文楷体" w:cs="华文楷体" w:hint="eastAsia"/>
                  <w:b w:val="0"/>
                  <w:bCs w:val="0"/>
                  <w:sz w:val="32"/>
                  <w:szCs w:val="32"/>
                </w:rPr>
              </w:rPrChange>
            </w:rPr>
            <w:delText>（六）风险分析</w:delText>
          </w:r>
        </w:del>
      </w:ins>
    </w:p>
    <w:p w:rsidR="00BF270A" w:rsidRPr="00C50A37" w:rsidRDefault="00BF270A">
      <w:pPr>
        <w:pStyle w:val="6"/>
        <w:numPr>
          <w:ilvl w:val="255"/>
          <w:numId w:val="0"/>
        </w:numPr>
        <w:spacing w:line="500" w:lineRule="exact"/>
        <w:rPr>
          <w:ins w:id="136" w:author="陈宇晖" w:date="2025-04-09T10:26:00Z"/>
          <w:rFonts w:ascii="仿宋_GB2312" w:eastAsia="仿宋_GB2312" w:hAnsi="宋体" w:cs="宋体"/>
          <w:b w:val="0"/>
          <w:bCs w:val="0"/>
          <w:color w:val="000000"/>
          <w:kern w:val="0"/>
          <w:sz w:val="32"/>
          <w:szCs w:val="32"/>
          <w:rPrChange w:id="137" w:author="陈宇晖" w:date="2025-04-09T10:46:00Z">
            <w:rPr>
              <w:ins w:id="138" w:author="陈宇晖" w:date="2025-04-09T10:26:00Z"/>
              <w:rFonts w:ascii="CESI仿宋-GB2312" w:eastAsia="CESI仿宋-GB2312" w:hAnsi="CESI仿宋-GB2312" w:cs="CESI仿宋-GB2312"/>
              <w:b w:val="0"/>
              <w:bCs w:val="0"/>
              <w:sz w:val="32"/>
              <w:szCs w:val="32"/>
            </w:rPr>
          </w:rPrChange>
        </w:rPr>
      </w:pPr>
      <w:ins w:id="139" w:author="陈宇晖" w:date="2025-04-09T10:25:00Z">
        <w:r w:rsidRPr="00C50A37">
          <w:rPr>
            <w:rFonts w:ascii="仿宋_GB2312" w:eastAsia="仿宋_GB2312" w:hAnsi="宋体" w:cs="宋体" w:hint="eastAsia"/>
            <w:b w:val="0"/>
            <w:bCs w:val="0"/>
            <w:color w:val="000000"/>
            <w:kern w:val="0"/>
            <w:sz w:val="32"/>
            <w:szCs w:val="32"/>
            <w:rPrChange w:id="140" w:author="陈宇晖" w:date="2025-04-09T10:46:00Z">
              <w:rPr>
                <w:rFonts w:ascii="CESI仿宋-GB2312" w:eastAsia="CESI仿宋-GB2312" w:hAnsi="CESI仿宋-GB2312" w:cs="CESI仿宋-GB2312" w:hint="eastAsia"/>
                <w:b w:val="0"/>
                <w:bCs w:val="0"/>
                <w:sz w:val="32"/>
                <w:szCs w:val="32"/>
              </w:rPr>
            </w:rPrChange>
          </w:rPr>
          <w:t>三、由工业和信息化主管部门出具的技术改造备案、核准或审批</w:t>
        </w:r>
      </w:ins>
      <w:ins w:id="141" w:author="陈宇晖" w:date="2025-04-09T10:26:00Z">
        <w:r w:rsidRPr="00C50A37">
          <w:rPr>
            <w:rFonts w:ascii="仿宋_GB2312" w:eastAsia="仿宋_GB2312" w:hAnsi="宋体" w:cs="宋体" w:hint="eastAsia"/>
            <w:b w:val="0"/>
            <w:bCs w:val="0"/>
            <w:color w:val="000000"/>
            <w:kern w:val="0"/>
            <w:sz w:val="32"/>
            <w:szCs w:val="32"/>
            <w:rPrChange w:id="142" w:author="陈宇晖" w:date="2025-04-09T10:46:00Z">
              <w:rPr>
                <w:rFonts w:ascii="CESI仿宋-GB2312" w:eastAsia="CESI仿宋-GB2312" w:hAnsi="CESI仿宋-GB2312" w:cs="CESI仿宋-GB2312" w:hint="eastAsia"/>
                <w:b w:val="0"/>
                <w:bCs w:val="0"/>
                <w:sz w:val="32"/>
                <w:szCs w:val="32"/>
              </w:rPr>
            </w:rPrChange>
          </w:rPr>
          <w:t>等</w:t>
        </w:r>
      </w:ins>
      <w:ins w:id="143" w:author="陈宇晖" w:date="2025-04-09T10:25:00Z">
        <w:r w:rsidRPr="00C50A37">
          <w:rPr>
            <w:rFonts w:ascii="仿宋_GB2312" w:eastAsia="仿宋_GB2312" w:hAnsi="宋体" w:cs="宋体" w:hint="eastAsia"/>
            <w:b w:val="0"/>
            <w:bCs w:val="0"/>
            <w:color w:val="000000"/>
            <w:kern w:val="0"/>
            <w:sz w:val="32"/>
            <w:szCs w:val="32"/>
            <w:rPrChange w:id="144" w:author="陈宇晖" w:date="2025-04-09T10:46:00Z">
              <w:rPr>
                <w:rFonts w:ascii="CESI仿宋-GB2312" w:eastAsia="CESI仿宋-GB2312" w:hAnsi="CESI仿宋-GB2312" w:cs="CESI仿宋-GB2312" w:hint="eastAsia"/>
                <w:b w:val="0"/>
                <w:bCs w:val="0"/>
                <w:sz w:val="32"/>
                <w:szCs w:val="32"/>
              </w:rPr>
            </w:rPrChange>
          </w:rPr>
          <w:t>文件</w:t>
        </w:r>
      </w:ins>
    </w:p>
    <w:p w:rsidR="00BF270A" w:rsidRPr="00C50A37" w:rsidRDefault="00BF270A">
      <w:pPr>
        <w:pStyle w:val="6"/>
        <w:numPr>
          <w:ilvl w:val="255"/>
          <w:numId w:val="0"/>
        </w:numPr>
        <w:spacing w:line="500" w:lineRule="exact"/>
        <w:rPr>
          <w:ins w:id="145" w:author="陈宇晖" w:date="2025-04-09T10:25:00Z"/>
          <w:rFonts w:ascii="仿宋_GB2312" w:eastAsia="仿宋_GB2312" w:hAnsi="宋体" w:cs="宋体"/>
          <w:b w:val="0"/>
          <w:bCs w:val="0"/>
          <w:color w:val="000000"/>
          <w:kern w:val="0"/>
          <w:sz w:val="32"/>
          <w:szCs w:val="32"/>
          <w:rPrChange w:id="146" w:author="陈宇晖" w:date="2025-04-09T10:46:00Z">
            <w:rPr>
              <w:ins w:id="147" w:author="陈宇晖" w:date="2025-04-09T10:25:00Z"/>
              <w:rFonts w:ascii="CESI仿宋-GB2312" w:eastAsia="CESI仿宋-GB2312" w:hAnsi="CESI仿宋-GB2312" w:cs="CESI仿宋-GB2312"/>
              <w:b w:val="0"/>
              <w:bCs w:val="0"/>
              <w:sz w:val="32"/>
              <w:szCs w:val="32"/>
            </w:rPr>
          </w:rPrChange>
        </w:rPr>
      </w:pPr>
      <w:ins w:id="148" w:author="陈宇晖" w:date="2025-04-09T10:26:00Z">
        <w:r w:rsidRPr="00C50A37">
          <w:rPr>
            <w:rFonts w:ascii="仿宋_GB2312" w:eastAsia="仿宋_GB2312" w:hAnsi="宋体" w:cs="宋体" w:hint="eastAsia"/>
            <w:b w:val="0"/>
            <w:bCs w:val="0"/>
            <w:color w:val="000000"/>
            <w:kern w:val="0"/>
            <w:sz w:val="32"/>
            <w:szCs w:val="32"/>
            <w:rPrChange w:id="149" w:author="陈宇晖" w:date="2025-04-09T10:46:00Z">
              <w:rPr>
                <w:rFonts w:ascii="CESI仿宋-GB2312" w:eastAsia="CESI仿宋-GB2312" w:hAnsi="CESI仿宋-GB2312" w:cs="CESI仿宋-GB2312" w:hint="eastAsia"/>
                <w:b w:val="0"/>
                <w:bCs w:val="0"/>
                <w:sz w:val="32"/>
                <w:szCs w:val="32"/>
              </w:rPr>
            </w:rPrChange>
          </w:rPr>
          <w:t>四、</w:t>
        </w:r>
      </w:ins>
      <w:ins w:id="150" w:author="陈宇晖" w:date="2025-04-09T10:25:00Z">
        <w:r w:rsidRPr="00C50A37">
          <w:rPr>
            <w:rFonts w:ascii="仿宋_GB2312" w:eastAsia="仿宋_GB2312" w:hAnsi="宋体" w:cs="宋体" w:hint="eastAsia"/>
            <w:b w:val="0"/>
            <w:bCs w:val="0"/>
            <w:color w:val="000000"/>
            <w:kern w:val="0"/>
            <w:sz w:val="32"/>
            <w:szCs w:val="32"/>
            <w:rPrChange w:id="151" w:author="陈宇晖" w:date="2025-04-09T10:46:00Z">
              <w:rPr>
                <w:rFonts w:ascii="CESI仿宋-GB2312" w:eastAsia="CESI仿宋-GB2312" w:hAnsi="CESI仿宋-GB2312" w:cs="CESI仿宋-GB2312" w:hint="eastAsia"/>
                <w:b w:val="0"/>
                <w:bCs w:val="0"/>
                <w:sz w:val="32"/>
                <w:szCs w:val="32"/>
              </w:rPr>
            </w:rPrChange>
          </w:rPr>
          <w:t>《固定资产投资项目情况》</w:t>
        </w:r>
        <w:r w:rsidRPr="00C50A37">
          <w:rPr>
            <w:rFonts w:ascii="仿宋_GB2312" w:eastAsia="仿宋_GB2312" w:hAnsi="宋体" w:cs="宋体"/>
            <w:b w:val="0"/>
            <w:bCs w:val="0"/>
            <w:color w:val="000000"/>
            <w:kern w:val="0"/>
            <w:sz w:val="32"/>
            <w:szCs w:val="32"/>
            <w:rPrChange w:id="152" w:author="陈宇晖" w:date="2025-04-09T10:46:00Z">
              <w:rPr>
                <w:rFonts w:ascii="CESI仿宋-GB2312" w:eastAsia="CESI仿宋-GB2312" w:hAnsi="CESI仿宋-GB2312" w:cs="CESI仿宋-GB2312"/>
                <w:b w:val="0"/>
                <w:bCs w:val="0"/>
                <w:sz w:val="32"/>
                <w:szCs w:val="32"/>
              </w:rPr>
            </w:rPrChange>
          </w:rPr>
          <w:t>206表</w:t>
        </w:r>
      </w:ins>
    </w:p>
    <w:p w:rsidR="009C5374" w:rsidRPr="00C50A37" w:rsidRDefault="00BF270A" w:rsidP="00AC2013">
      <w:pPr>
        <w:pStyle w:val="6"/>
        <w:numPr>
          <w:ilvl w:val="255"/>
          <w:numId w:val="0"/>
        </w:numPr>
        <w:spacing w:before="0" w:after="0" w:line="500" w:lineRule="exact"/>
        <w:rPr>
          <w:ins w:id="153" w:author="陈宇晖" w:date="2025-04-09T10:44:00Z"/>
          <w:rFonts w:ascii="仿宋_GB2312" w:eastAsia="仿宋_GB2312" w:hAnsi="宋体" w:cs="宋体"/>
          <w:b w:val="0"/>
          <w:bCs w:val="0"/>
          <w:color w:val="000000"/>
          <w:kern w:val="0"/>
          <w:sz w:val="32"/>
          <w:szCs w:val="32"/>
          <w:rPrChange w:id="154" w:author="陈宇晖" w:date="2025-04-09T10:46:00Z">
            <w:rPr>
              <w:ins w:id="155" w:author="陈宇晖" w:date="2025-04-09T10:44:00Z"/>
              <w:rFonts w:ascii="CESI仿宋-GB2312" w:eastAsia="CESI仿宋-GB2312" w:hAnsi="CESI仿宋-GB2312" w:cs="CESI仿宋-GB2312"/>
              <w:b w:val="0"/>
              <w:bCs w:val="0"/>
              <w:sz w:val="32"/>
              <w:szCs w:val="32"/>
            </w:rPr>
          </w:rPrChange>
        </w:rPr>
      </w:pPr>
      <w:ins w:id="156" w:author="陈宇晖" w:date="2025-04-09T10:26:00Z">
        <w:r w:rsidRPr="00C50A37">
          <w:rPr>
            <w:rFonts w:ascii="仿宋_GB2312" w:eastAsia="仿宋_GB2312" w:hAnsi="宋体" w:cs="宋体" w:hint="eastAsia"/>
            <w:b w:val="0"/>
            <w:bCs w:val="0"/>
            <w:color w:val="000000"/>
            <w:kern w:val="0"/>
            <w:sz w:val="32"/>
            <w:szCs w:val="32"/>
            <w:rPrChange w:id="157" w:author="陈宇晖" w:date="2025-04-09T10:46:00Z">
              <w:rPr>
                <w:rFonts w:ascii="CESI仿宋-GB2312" w:eastAsia="CESI仿宋-GB2312" w:hAnsi="CESI仿宋-GB2312" w:cs="CESI仿宋-GB2312" w:hint="eastAsia"/>
                <w:b w:val="0"/>
                <w:bCs w:val="0"/>
                <w:sz w:val="32"/>
                <w:szCs w:val="32"/>
              </w:rPr>
            </w:rPrChange>
          </w:rPr>
          <w:t>五、</w:t>
        </w:r>
      </w:ins>
      <w:ins w:id="158" w:author="陈宇晖" w:date="2025-04-09T10:25:00Z">
        <w:r w:rsidRPr="00C50A37">
          <w:rPr>
            <w:rFonts w:ascii="仿宋_GB2312" w:eastAsia="仿宋_GB2312" w:hAnsi="宋体" w:cs="宋体" w:hint="eastAsia"/>
            <w:b w:val="0"/>
            <w:bCs w:val="0"/>
            <w:color w:val="000000"/>
            <w:kern w:val="0"/>
            <w:sz w:val="32"/>
            <w:szCs w:val="32"/>
            <w:rPrChange w:id="159" w:author="陈宇晖" w:date="2025-04-09T10:46:00Z">
              <w:rPr>
                <w:rFonts w:ascii="CESI仿宋-GB2312" w:eastAsia="CESI仿宋-GB2312" w:hAnsi="CESI仿宋-GB2312" w:cs="CESI仿宋-GB2312" w:hint="eastAsia"/>
                <w:b w:val="0"/>
                <w:bCs w:val="0"/>
                <w:sz w:val="32"/>
                <w:szCs w:val="32"/>
              </w:rPr>
            </w:rPrChange>
          </w:rPr>
          <w:t>工业企业营业执照复印件</w:t>
        </w:r>
      </w:ins>
    </w:p>
    <w:p w:rsidR="00273012" w:rsidRPr="00C50A37" w:rsidRDefault="009C5374">
      <w:pPr>
        <w:pStyle w:val="6"/>
        <w:numPr>
          <w:ilvl w:val="255"/>
          <w:numId w:val="0"/>
        </w:numPr>
        <w:spacing w:before="0" w:after="0" w:line="500" w:lineRule="exact"/>
        <w:rPr>
          <w:ins w:id="160" w:author="陈宇晖" w:date="2025-04-09T10:25:00Z"/>
          <w:rFonts w:ascii="仿宋_GB2312" w:eastAsia="仿宋_GB2312" w:hAnsi="宋体" w:cs="宋体"/>
          <w:b w:val="0"/>
          <w:bCs w:val="0"/>
          <w:color w:val="000000"/>
          <w:kern w:val="0"/>
          <w:sz w:val="32"/>
          <w:szCs w:val="32"/>
          <w:rPrChange w:id="161" w:author="陈宇晖" w:date="2025-04-09T10:46:00Z">
            <w:rPr>
              <w:ins w:id="162" w:author="陈宇晖" w:date="2025-04-09T10:25:00Z"/>
              <w:rFonts w:ascii="CESI仿宋-GB2312" w:eastAsia="CESI仿宋-GB2312" w:hAnsi="CESI仿宋-GB2312" w:cs="CESI仿宋-GB2312"/>
              <w:b w:val="0"/>
              <w:bCs w:val="0"/>
              <w:sz w:val="32"/>
              <w:szCs w:val="32"/>
            </w:rPr>
          </w:rPrChange>
        </w:rPr>
      </w:pPr>
      <w:ins w:id="163" w:author="陈宇晖" w:date="2025-04-09T10:44:00Z">
        <w:r w:rsidRPr="00C50A37">
          <w:rPr>
            <w:rFonts w:ascii="仿宋_GB2312" w:eastAsia="仿宋_GB2312" w:hAnsi="宋体" w:cs="宋体" w:hint="eastAsia"/>
            <w:b w:val="0"/>
            <w:bCs w:val="0"/>
            <w:color w:val="000000"/>
            <w:kern w:val="0"/>
            <w:sz w:val="32"/>
            <w:szCs w:val="32"/>
            <w:rPrChange w:id="164" w:author="陈宇晖" w:date="2025-04-09T10:46:00Z">
              <w:rPr>
                <w:rFonts w:ascii="CESI仿宋-GB2312" w:eastAsia="CESI仿宋-GB2312" w:hAnsi="CESI仿宋-GB2312" w:cs="CESI仿宋-GB2312" w:hint="eastAsia"/>
                <w:b w:val="0"/>
                <w:bCs w:val="0"/>
                <w:sz w:val="32"/>
                <w:szCs w:val="32"/>
              </w:rPr>
            </w:rPrChange>
          </w:rPr>
          <w:t>六、具备与所申报项目相关合</w:t>
        </w:r>
        <w:proofErr w:type="gramStart"/>
        <w:r w:rsidRPr="00C50A37">
          <w:rPr>
            <w:rFonts w:ascii="仿宋_GB2312" w:eastAsia="仿宋_GB2312" w:hAnsi="宋体" w:cs="宋体" w:hint="eastAsia"/>
            <w:b w:val="0"/>
            <w:bCs w:val="0"/>
            <w:color w:val="000000"/>
            <w:kern w:val="0"/>
            <w:sz w:val="32"/>
            <w:szCs w:val="32"/>
            <w:rPrChange w:id="165" w:author="陈宇晖" w:date="2025-04-09T10:46:00Z">
              <w:rPr>
                <w:rFonts w:ascii="CESI仿宋-GB2312" w:eastAsia="CESI仿宋-GB2312" w:hAnsi="CESI仿宋-GB2312" w:cs="CESI仿宋-GB2312" w:hint="eastAsia"/>
                <w:b w:val="0"/>
                <w:bCs w:val="0"/>
                <w:sz w:val="32"/>
                <w:szCs w:val="32"/>
              </w:rPr>
            </w:rPrChange>
          </w:rPr>
          <w:t>规</w:t>
        </w:r>
        <w:proofErr w:type="gramEnd"/>
        <w:r w:rsidRPr="00C50A37">
          <w:rPr>
            <w:rFonts w:ascii="仿宋_GB2312" w:eastAsia="仿宋_GB2312" w:hAnsi="宋体" w:cs="宋体" w:hint="eastAsia"/>
            <w:b w:val="0"/>
            <w:bCs w:val="0"/>
            <w:color w:val="000000"/>
            <w:kern w:val="0"/>
            <w:sz w:val="32"/>
            <w:szCs w:val="32"/>
            <w:rPrChange w:id="166" w:author="陈宇晖" w:date="2025-04-09T10:46:00Z">
              <w:rPr>
                <w:rFonts w:ascii="CESI仿宋-GB2312" w:eastAsia="CESI仿宋-GB2312" w:hAnsi="CESI仿宋-GB2312" w:cs="CESI仿宋-GB2312" w:hint="eastAsia"/>
                <w:b w:val="0"/>
                <w:bCs w:val="0"/>
                <w:sz w:val="32"/>
                <w:szCs w:val="32"/>
              </w:rPr>
            </w:rPrChange>
          </w:rPr>
          <w:t>的用地和规划选址文件</w:t>
        </w:r>
      </w:ins>
    </w:p>
    <w:p w:rsidR="00B03F1C" w:rsidRPr="00C50A37" w:rsidRDefault="00F07A0A">
      <w:pPr>
        <w:pStyle w:val="6"/>
        <w:numPr>
          <w:ilvl w:val="255"/>
          <w:numId w:val="0"/>
        </w:numPr>
        <w:spacing w:before="0" w:after="0" w:line="500" w:lineRule="exact"/>
        <w:rPr>
          <w:ins w:id="167" w:author="谭茜" w:date="2024-03-12T15:33:00Z"/>
          <w:rFonts w:ascii="仿宋_GB2312" w:eastAsia="仿宋_GB2312" w:hAnsi="宋体" w:cs="宋体"/>
          <w:b w:val="0"/>
          <w:bCs w:val="0"/>
          <w:color w:val="000000"/>
          <w:kern w:val="0"/>
          <w:sz w:val="32"/>
          <w:szCs w:val="32"/>
          <w:rPrChange w:id="168" w:author="陈宇晖" w:date="2025-04-09T10:46:00Z">
            <w:rPr>
              <w:ins w:id="169" w:author="谭茜" w:date="2024-03-12T15:33:00Z"/>
              <w:rFonts w:ascii="华文楷体" w:eastAsia="华文楷体" w:hAnsi="华文楷体" w:cs="华文楷体"/>
              <w:b w:val="0"/>
              <w:bCs w:val="0"/>
              <w:sz w:val="32"/>
              <w:szCs w:val="32"/>
            </w:rPr>
          </w:rPrChange>
        </w:rPr>
        <w:pPrChange w:id="170" w:author="陈宇晖" w:date="2025-04-09T10:32:00Z">
          <w:pPr>
            <w:pStyle w:val="6"/>
          </w:pPr>
        </w:pPrChange>
      </w:pPr>
      <w:ins w:id="171" w:author="谭茜" w:date="2024-03-13T11:13:00Z">
        <w:del w:id="172" w:author="陈宇晖" w:date="2025-04-09T10:26:00Z">
          <w:r w:rsidRPr="00C50A37" w:rsidDel="00BF270A">
            <w:rPr>
              <w:rFonts w:ascii="仿宋_GB2312" w:eastAsia="仿宋_GB2312" w:hAnsi="宋体" w:cs="宋体" w:hint="eastAsia"/>
              <w:b w:val="0"/>
              <w:bCs w:val="0"/>
              <w:color w:val="000000"/>
              <w:kern w:val="0"/>
              <w:sz w:val="32"/>
              <w:szCs w:val="32"/>
              <w:rPrChange w:id="173" w:author="陈宇晖" w:date="2025-04-09T10:46:00Z">
                <w:rPr>
                  <w:rFonts w:ascii="CESI仿宋-GB2312" w:eastAsia="CESI仿宋-GB2312" w:hAnsi="CESI仿宋-GB2312" w:cs="CESI仿宋-GB2312" w:hint="eastAsia"/>
                  <w:b w:val="0"/>
                  <w:bCs w:val="0"/>
                  <w:sz w:val="32"/>
                  <w:szCs w:val="32"/>
                </w:rPr>
              </w:rPrChange>
            </w:rPr>
            <w:delText>三</w:delText>
          </w:r>
        </w:del>
      </w:ins>
      <w:ins w:id="174" w:author="陈宇晖" w:date="2025-04-09T10:44:00Z">
        <w:r w:rsidR="009C5374" w:rsidRPr="00C50A37">
          <w:rPr>
            <w:rFonts w:ascii="仿宋_GB2312" w:eastAsia="仿宋_GB2312" w:hAnsi="宋体" w:cs="宋体" w:hint="eastAsia"/>
            <w:b w:val="0"/>
            <w:bCs w:val="0"/>
            <w:color w:val="000000"/>
            <w:kern w:val="0"/>
            <w:sz w:val="32"/>
            <w:szCs w:val="32"/>
            <w:rPrChange w:id="175" w:author="陈宇晖" w:date="2025-04-09T10:46:00Z">
              <w:rPr>
                <w:rFonts w:ascii="CESI仿宋-GB2312" w:eastAsia="CESI仿宋-GB2312" w:hAnsi="CESI仿宋-GB2312" w:cs="CESI仿宋-GB2312" w:hint="eastAsia"/>
                <w:b w:val="0"/>
                <w:bCs w:val="0"/>
                <w:sz w:val="32"/>
                <w:szCs w:val="32"/>
              </w:rPr>
            </w:rPrChange>
          </w:rPr>
          <w:t>七</w:t>
        </w:r>
      </w:ins>
      <w:ins w:id="176" w:author="谭茜" w:date="2024-03-13T11:13:00Z">
        <w:r w:rsidRPr="00C50A37">
          <w:rPr>
            <w:rFonts w:ascii="仿宋_GB2312" w:eastAsia="仿宋_GB2312" w:hAnsi="宋体" w:cs="宋体" w:hint="eastAsia"/>
            <w:b w:val="0"/>
            <w:bCs w:val="0"/>
            <w:color w:val="000000"/>
            <w:kern w:val="0"/>
            <w:sz w:val="32"/>
            <w:szCs w:val="32"/>
            <w:rPrChange w:id="177" w:author="陈宇晖" w:date="2025-04-09T10:46:00Z">
              <w:rPr>
                <w:rFonts w:ascii="CESI仿宋-GB2312" w:eastAsia="CESI仿宋-GB2312" w:hAnsi="CESI仿宋-GB2312" w:cs="CESI仿宋-GB2312" w:hint="eastAsia"/>
                <w:b w:val="0"/>
                <w:bCs w:val="0"/>
                <w:sz w:val="32"/>
                <w:szCs w:val="32"/>
              </w:rPr>
            </w:rPrChange>
          </w:rPr>
          <w:t>、企业年度</w:t>
        </w:r>
      </w:ins>
      <w:ins w:id="178" w:author="谭茜" w:date="2024-03-13T11:14:00Z">
        <w:r w:rsidRPr="00C50A37">
          <w:rPr>
            <w:rFonts w:ascii="仿宋_GB2312" w:eastAsia="仿宋_GB2312" w:hAnsi="宋体" w:cs="宋体" w:hint="eastAsia"/>
            <w:b w:val="0"/>
            <w:bCs w:val="0"/>
            <w:color w:val="000000"/>
            <w:kern w:val="0"/>
            <w:sz w:val="32"/>
            <w:szCs w:val="32"/>
            <w:rPrChange w:id="179" w:author="陈宇晖" w:date="2025-04-09T10:46:00Z">
              <w:rPr>
                <w:rFonts w:ascii="仿宋_GB2312" w:eastAsia="仿宋_GB2312" w:hAnsi="仿宋_GB2312" w:cs="仿宋_GB2312" w:hint="eastAsia"/>
                <w:sz w:val="32"/>
                <w:szCs w:val="32"/>
              </w:rPr>
            </w:rPrChange>
          </w:rPr>
          <w:t>财务审计报告</w:t>
        </w:r>
      </w:ins>
      <w:ins w:id="180" w:author="谭茜" w:date="2024-03-26T17:20:00Z">
        <w:r w:rsidRPr="00C50A37">
          <w:rPr>
            <w:rFonts w:ascii="仿宋_GB2312" w:eastAsia="仿宋_GB2312" w:hAnsi="宋体" w:cs="宋体" w:hint="eastAsia"/>
            <w:b w:val="0"/>
            <w:bCs w:val="0"/>
            <w:color w:val="000000"/>
            <w:kern w:val="0"/>
            <w:sz w:val="32"/>
            <w:szCs w:val="32"/>
            <w:rPrChange w:id="181" w:author="陈宇晖" w:date="2025-04-09T10:46:00Z">
              <w:rPr>
                <w:rFonts w:ascii="CESI仿宋-GB2312" w:eastAsia="CESI仿宋-GB2312" w:hAnsi="CESI仿宋-GB2312" w:cs="CESI仿宋-GB2312" w:hint="eastAsia"/>
                <w:b w:val="0"/>
                <w:bCs w:val="0"/>
                <w:sz w:val="32"/>
                <w:szCs w:val="32"/>
              </w:rPr>
            </w:rPrChange>
          </w:rPr>
          <w:t>（</w:t>
        </w:r>
        <w:r w:rsidRPr="00C50A37">
          <w:rPr>
            <w:rFonts w:ascii="仿宋_GB2312" w:eastAsia="仿宋_GB2312" w:hAnsi="宋体" w:cs="宋体"/>
            <w:b w:val="0"/>
            <w:bCs w:val="0"/>
            <w:color w:val="000000"/>
            <w:kern w:val="0"/>
            <w:sz w:val="32"/>
            <w:szCs w:val="32"/>
            <w:rPrChange w:id="182" w:author="陈宇晖" w:date="2025-04-09T10:46:00Z">
              <w:rPr>
                <w:rFonts w:ascii="CESI仿宋-GB2312" w:eastAsia="CESI仿宋-GB2312" w:hAnsi="CESI仿宋-GB2312" w:cs="CESI仿宋-GB2312"/>
                <w:b w:val="0"/>
                <w:bCs w:val="0"/>
                <w:sz w:val="32"/>
                <w:szCs w:val="32"/>
              </w:rPr>
            </w:rPrChange>
          </w:rPr>
          <w:t>202</w:t>
        </w:r>
        <w:del w:id="183" w:author="陈宇晖" w:date="2025-04-03T10:40:00Z">
          <w:r w:rsidRPr="00C50A37" w:rsidDel="009B172C">
            <w:rPr>
              <w:rFonts w:ascii="仿宋_GB2312" w:eastAsia="仿宋_GB2312" w:hAnsi="宋体" w:cs="宋体"/>
              <w:b w:val="0"/>
              <w:bCs w:val="0"/>
              <w:color w:val="000000"/>
              <w:kern w:val="0"/>
              <w:sz w:val="32"/>
              <w:szCs w:val="32"/>
              <w:rPrChange w:id="184" w:author="陈宇晖" w:date="2025-04-09T10:46:00Z">
                <w:rPr>
                  <w:rFonts w:ascii="CESI仿宋-GB2312" w:eastAsia="CESI仿宋-GB2312" w:hAnsi="CESI仿宋-GB2312" w:cs="CESI仿宋-GB2312"/>
                  <w:b w:val="0"/>
                  <w:bCs w:val="0"/>
                  <w:sz w:val="32"/>
                  <w:szCs w:val="32"/>
                </w:rPr>
              </w:rPrChange>
            </w:rPr>
            <w:delText>2</w:delText>
          </w:r>
        </w:del>
      </w:ins>
      <w:proofErr w:type="gramStart"/>
      <w:ins w:id="185" w:author="陈宇晖" w:date="2025-04-03T10:40:00Z">
        <w:r w:rsidR="009B172C" w:rsidRPr="00C50A37">
          <w:rPr>
            <w:rFonts w:ascii="仿宋_GB2312" w:eastAsia="仿宋_GB2312" w:hAnsi="宋体" w:cs="宋体"/>
            <w:b w:val="0"/>
            <w:bCs w:val="0"/>
            <w:color w:val="000000"/>
            <w:kern w:val="0"/>
            <w:sz w:val="32"/>
            <w:szCs w:val="32"/>
            <w:rPrChange w:id="186" w:author="陈宇晖" w:date="2025-04-09T10:46:00Z">
              <w:rPr>
                <w:rFonts w:ascii="CESI仿宋-GB2312" w:eastAsia="CESI仿宋-GB2312" w:hAnsi="CESI仿宋-GB2312" w:cs="CESI仿宋-GB2312"/>
                <w:b w:val="0"/>
                <w:bCs w:val="0"/>
                <w:sz w:val="32"/>
                <w:szCs w:val="32"/>
              </w:rPr>
            </w:rPrChange>
          </w:rPr>
          <w:t>3</w:t>
        </w:r>
      </w:ins>
      <w:proofErr w:type="gramEnd"/>
      <w:ins w:id="187" w:author="谭茜" w:date="2024-03-26T17:20:00Z">
        <w:r w:rsidRPr="00C50A37">
          <w:rPr>
            <w:rFonts w:ascii="仿宋_GB2312" w:eastAsia="仿宋_GB2312" w:hAnsi="宋体" w:cs="宋体" w:hint="eastAsia"/>
            <w:b w:val="0"/>
            <w:bCs w:val="0"/>
            <w:color w:val="000000"/>
            <w:kern w:val="0"/>
            <w:sz w:val="32"/>
            <w:szCs w:val="32"/>
            <w:rPrChange w:id="188" w:author="陈宇晖" w:date="2025-04-09T10:46:00Z">
              <w:rPr>
                <w:rFonts w:ascii="CESI仿宋-GB2312" w:eastAsia="CESI仿宋-GB2312" w:hAnsi="CESI仿宋-GB2312" w:cs="CESI仿宋-GB2312" w:hint="eastAsia"/>
                <w:b w:val="0"/>
                <w:bCs w:val="0"/>
                <w:sz w:val="32"/>
                <w:szCs w:val="32"/>
              </w:rPr>
            </w:rPrChange>
          </w:rPr>
          <w:t>年度</w:t>
        </w:r>
        <w:del w:id="189" w:author="陈宇晖" w:date="2025-04-17T19:06:00Z">
          <w:r w:rsidRPr="00C50A37" w:rsidDel="003329D7">
            <w:rPr>
              <w:rFonts w:ascii="仿宋_GB2312" w:eastAsia="仿宋_GB2312" w:hAnsi="宋体" w:cs="宋体" w:hint="eastAsia"/>
              <w:b w:val="0"/>
              <w:bCs w:val="0"/>
              <w:color w:val="000000"/>
              <w:kern w:val="0"/>
              <w:sz w:val="32"/>
              <w:szCs w:val="32"/>
              <w:rPrChange w:id="190" w:author="陈宇晖" w:date="2025-04-09T10:46:00Z">
                <w:rPr>
                  <w:rFonts w:ascii="CESI仿宋-GB2312" w:eastAsia="CESI仿宋-GB2312" w:hAnsi="CESI仿宋-GB2312" w:cs="CESI仿宋-GB2312" w:hint="eastAsia"/>
                  <w:b w:val="0"/>
                  <w:bCs w:val="0"/>
                  <w:sz w:val="32"/>
                  <w:szCs w:val="32"/>
                </w:rPr>
              </w:rPrChange>
            </w:rPr>
            <w:delText>和</w:delText>
          </w:r>
        </w:del>
      </w:ins>
      <w:ins w:id="191" w:author="陈宇晖" w:date="2025-04-17T19:06:00Z">
        <w:r w:rsidR="003329D7">
          <w:rPr>
            <w:rFonts w:ascii="仿宋_GB2312" w:eastAsia="仿宋_GB2312" w:hAnsi="宋体" w:cs="宋体" w:hint="eastAsia"/>
            <w:b w:val="0"/>
            <w:bCs w:val="0"/>
            <w:color w:val="000000"/>
            <w:kern w:val="0"/>
            <w:sz w:val="32"/>
            <w:szCs w:val="32"/>
          </w:rPr>
          <w:t>或</w:t>
        </w:r>
      </w:ins>
      <w:ins w:id="192" w:author="谭茜" w:date="2024-03-26T17:20:00Z">
        <w:r w:rsidRPr="00C50A37">
          <w:rPr>
            <w:rFonts w:ascii="仿宋_GB2312" w:eastAsia="仿宋_GB2312" w:hAnsi="宋体" w:cs="宋体"/>
            <w:b w:val="0"/>
            <w:bCs w:val="0"/>
            <w:color w:val="000000"/>
            <w:kern w:val="0"/>
            <w:sz w:val="32"/>
            <w:szCs w:val="32"/>
            <w:rPrChange w:id="193" w:author="陈宇晖" w:date="2025-04-09T10:46:00Z">
              <w:rPr>
                <w:rFonts w:ascii="CESI仿宋-GB2312" w:eastAsia="CESI仿宋-GB2312" w:hAnsi="CESI仿宋-GB2312" w:cs="CESI仿宋-GB2312"/>
                <w:b w:val="0"/>
                <w:bCs w:val="0"/>
                <w:sz w:val="32"/>
                <w:szCs w:val="32"/>
              </w:rPr>
            </w:rPrChange>
          </w:rPr>
          <w:t>202</w:t>
        </w:r>
        <w:del w:id="194" w:author="陈宇晖" w:date="2025-04-03T10:40:00Z">
          <w:r w:rsidRPr="00C50A37" w:rsidDel="009B172C">
            <w:rPr>
              <w:rFonts w:ascii="仿宋_GB2312" w:eastAsia="仿宋_GB2312" w:hAnsi="宋体" w:cs="宋体"/>
              <w:b w:val="0"/>
              <w:bCs w:val="0"/>
              <w:color w:val="000000"/>
              <w:kern w:val="0"/>
              <w:sz w:val="32"/>
              <w:szCs w:val="32"/>
              <w:rPrChange w:id="195" w:author="陈宇晖" w:date="2025-04-09T10:46:00Z">
                <w:rPr>
                  <w:rFonts w:ascii="CESI仿宋-GB2312" w:eastAsia="CESI仿宋-GB2312" w:hAnsi="CESI仿宋-GB2312" w:cs="CESI仿宋-GB2312"/>
                  <w:b w:val="0"/>
                  <w:bCs w:val="0"/>
                  <w:sz w:val="32"/>
                  <w:szCs w:val="32"/>
                </w:rPr>
              </w:rPrChange>
            </w:rPr>
            <w:delText>3</w:delText>
          </w:r>
        </w:del>
      </w:ins>
      <w:proofErr w:type="gramStart"/>
      <w:ins w:id="196" w:author="陈宇晖" w:date="2025-04-03T10:40:00Z">
        <w:r w:rsidR="009B172C" w:rsidRPr="00C50A37">
          <w:rPr>
            <w:rFonts w:ascii="仿宋_GB2312" w:eastAsia="仿宋_GB2312" w:hAnsi="宋体" w:cs="宋体"/>
            <w:b w:val="0"/>
            <w:bCs w:val="0"/>
            <w:color w:val="000000"/>
            <w:kern w:val="0"/>
            <w:sz w:val="32"/>
            <w:szCs w:val="32"/>
            <w:rPrChange w:id="197" w:author="陈宇晖" w:date="2025-04-09T10:46:00Z">
              <w:rPr>
                <w:rFonts w:ascii="CESI仿宋-GB2312" w:eastAsia="CESI仿宋-GB2312" w:hAnsi="CESI仿宋-GB2312" w:cs="CESI仿宋-GB2312"/>
                <w:b w:val="0"/>
                <w:bCs w:val="0"/>
                <w:sz w:val="32"/>
                <w:szCs w:val="32"/>
              </w:rPr>
            </w:rPrChange>
          </w:rPr>
          <w:t>4</w:t>
        </w:r>
      </w:ins>
      <w:proofErr w:type="gramEnd"/>
      <w:ins w:id="198" w:author="谭茜" w:date="2024-03-26T17:20:00Z">
        <w:r w:rsidRPr="00C50A37">
          <w:rPr>
            <w:rFonts w:ascii="仿宋_GB2312" w:eastAsia="仿宋_GB2312" w:hAnsi="宋体" w:cs="宋体" w:hint="eastAsia"/>
            <w:b w:val="0"/>
            <w:bCs w:val="0"/>
            <w:color w:val="000000"/>
            <w:kern w:val="0"/>
            <w:sz w:val="32"/>
            <w:szCs w:val="32"/>
            <w:rPrChange w:id="199" w:author="陈宇晖" w:date="2025-04-09T10:46:00Z">
              <w:rPr>
                <w:rFonts w:ascii="CESI仿宋-GB2312" w:eastAsia="CESI仿宋-GB2312" w:hAnsi="CESI仿宋-GB2312" w:cs="CESI仿宋-GB2312" w:hint="eastAsia"/>
                <w:b w:val="0"/>
                <w:bCs w:val="0"/>
                <w:sz w:val="32"/>
                <w:szCs w:val="32"/>
              </w:rPr>
            </w:rPrChange>
          </w:rPr>
          <w:t>年度）</w:t>
        </w:r>
      </w:ins>
    </w:p>
    <w:p w:rsidR="00B03F1C" w:rsidRPr="00C50A37" w:rsidRDefault="00F07A0A">
      <w:pPr>
        <w:pStyle w:val="6"/>
        <w:numPr>
          <w:ilvl w:val="255"/>
          <w:numId w:val="0"/>
        </w:numPr>
        <w:spacing w:before="0" w:after="0" w:line="500" w:lineRule="exact"/>
        <w:rPr>
          <w:ins w:id="200" w:author="谭茜" w:date="2024-03-12T15:32:00Z"/>
          <w:rFonts w:ascii="仿宋_GB2312" w:eastAsia="仿宋_GB2312" w:hAnsi="宋体" w:cs="宋体"/>
          <w:b w:val="0"/>
          <w:bCs w:val="0"/>
          <w:color w:val="000000"/>
          <w:kern w:val="0"/>
          <w:sz w:val="32"/>
          <w:szCs w:val="32"/>
          <w:rPrChange w:id="201" w:author="陈宇晖" w:date="2025-04-09T10:46:00Z">
            <w:rPr>
              <w:ins w:id="202" w:author="谭茜" w:date="2024-03-12T15:32:00Z"/>
              <w:rFonts w:ascii="华文楷体" w:eastAsia="华文楷体" w:hAnsi="华文楷体" w:cs="华文楷体"/>
              <w:b w:val="0"/>
              <w:bCs w:val="0"/>
              <w:sz w:val="32"/>
              <w:szCs w:val="32"/>
            </w:rPr>
          </w:rPrChange>
        </w:rPr>
        <w:pPrChange w:id="203" w:author="陈宇晖" w:date="2025-04-09T10:32:00Z">
          <w:pPr>
            <w:pStyle w:val="6"/>
          </w:pPr>
        </w:pPrChange>
      </w:pPr>
      <w:ins w:id="204" w:author="谭茜" w:date="2024-03-13T11:15:00Z">
        <w:del w:id="205" w:author="陈宇晖" w:date="2025-04-09T10:26:00Z">
          <w:r w:rsidRPr="00C50A37" w:rsidDel="00BF270A">
            <w:rPr>
              <w:rFonts w:ascii="仿宋_GB2312" w:eastAsia="仿宋_GB2312" w:hAnsi="宋体" w:cs="宋体" w:hint="eastAsia"/>
              <w:b w:val="0"/>
              <w:bCs w:val="0"/>
              <w:color w:val="000000"/>
              <w:kern w:val="0"/>
              <w:sz w:val="32"/>
              <w:szCs w:val="32"/>
              <w:rPrChange w:id="206" w:author="陈宇晖" w:date="2025-04-09T10:46:00Z">
                <w:rPr>
                  <w:rFonts w:ascii="CESI仿宋-GB2312" w:eastAsia="CESI仿宋-GB2312" w:hAnsi="CESI仿宋-GB2312" w:cs="CESI仿宋-GB2312" w:hint="eastAsia"/>
                  <w:b w:val="0"/>
                  <w:bCs w:val="0"/>
                  <w:sz w:val="32"/>
                  <w:szCs w:val="32"/>
                </w:rPr>
              </w:rPrChange>
            </w:rPr>
            <w:delText>四</w:delText>
          </w:r>
        </w:del>
      </w:ins>
      <w:ins w:id="207" w:author="陈宇晖" w:date="2025-04-09T10:44:00Z">
        <w:r w:rsidR="009C5374" w:rsidRPr="00C50A37">
          <w:rPr>
            <w:rFonts w:ascii="仿宋_GB2312" w:eastAsia="仿宋_GB2312" w:hAnsi="宋体" w:cs="宋体" w:hint="eastAsia"/>
            <w:b w:val="0"/>
            <w:bCs w:val="0"/>
            <w:color w:val="000000"/>
            <w:kern w:val="0"/>
            <w:sz w:val="32"/>
            <w:szCs w:val="32"/>
            <w:rPrChange w:id="208" w:author="陈宇晖" w:date="2025-04-09T10:46:00Z">
              <w:rPr>
                <w:rFonts w:ascii="CESI仿宋-GB2312" w:eastAsia="CESI仿宋-GB2312" w:hAnsi="CESI仿宋-GB2312" w:cs="CESI仿宋-GB2312" w:hint="eastAsia"/>
                <w:b w:val="0"/>
                <w:bCs w:val="0"/>
                <w:sz w:val="32"/>
                <w:szCs w:val="32"/>
                <w:lang w:bidi="ar"/>
              </w:rPr>
            </w:rPrChange>
          </w:rPr>
          <w:t>八</w:t>
        </w:r>
      </w:ins>
      <w:ins w:id="209" w:author="谭茜" w:date="2024-03-12T15:33:00Z">
        <w:r w:rsidRPr="00C50A37">
          <w:rPr>
            <w:rFonts w:ascii="仿宋_GB2312" w:eastAsia="仿宋_GB2312" w:hAnsi="宋体" w:cs="宋体" w:hint="eastAsia"/>
            <w:b w:val="0"/>
            <w:bCs w:val="0"/>
            <w:color w:val="000000"/>
            <w:kern w:val="0"/>
            <w:sz w:val="32"/>
            <w:szCs w:val="32"/>
            <w:rPrChange w:id="210" w:author="陈宇晖" w:date="2025-04-09T10:46:00Z">
              <w:rPr>
                <w:rFonts w:ascii="华文楷体" w:eastAsia="华文楷体" w:hAnsi="华文楷体" w:cs="华文楷体" w:hint="eastAsia"/>
                <w:b w:val="0"/>
                <w:bCs w:val="0"/>
                <w:sz w:val="32"/>
                <w:szCs w:val="32"/>
              </w:rPr>
            </w:rPrChange>
          </w:rPr>
          <w:t>、设备购置</w:t>
        </w:r>
      </w:ins>
      <w:ins w:id="211" w:author="谭茜" w:date="2024-03-12T16:24:00Z">
        <w:r w:rsidRPr="00C50A37">
          <w:rPr>
            <w:rFonts w:ascii="仿宋_GB2312" w:eastAsia="仿宋_GB2312" w:hAnsi="宋体" w:cs="宋体" w:hint="eastAsia"/>
            <w:b w:val="0"/>
            <w:bCs w:val="0"/>
            <w:color w:val="000000"/>
            <w:kern w:val="0"/>
            <w:sz w:val="32"/>
            <w:szCs w:val="32"/>
            <w:rPrChange w:id="212" w:author="陈宇晖" w:date="2025-04-09T10:46:00Z">
              <w:rPr>
                <w:rFonts w:ascii="CESI仿宋-GB2312" w:eastAsia="CESI仿宋-GB2312" w:hAnsi="CESI仿宋-GB2312" w:cs="CESI仿宋-GB2312" w:hint="eastAsia"/>
                <w:b w:val="0"/>
                <w:bCs w:val="0"/>
                <w:sz w:val="32"/>
                <w:szCs w:val="32"/>
              </w:rPr>
            </w:rPrChange>
          </w:rPr>
          <w:t>明细表、</w:t>
        </w:r>
      </w:ins>
      <w:ins w:id="213" w:author="谭茜" w:date="2024-03-12T15:33:00Z">
        <w:r w:rsidRPr="00C50A37">
          <w:rPr>
            <w:rFonts w:ascii="仿宋_GB2312" w:eastAsia="仿宋_GB2312" w:hAnsi="宋体" w:cs="宋体" w:hint="eastAsia"/>
            <w:b w:val="0"/>
            <w:bCs w:val="0"/>
            <w:color w:val="000000"/>
            <w:kern w:val="0"/>
            <w:sz w:val="32"/>
            <w:szCs w:val="32"/>
            <w:rPrChange w:id="214" w:author="陈宇晖" w:date="2025-04-09T10:46:00Z">
              <w:rPr>
                <w:rFonts w:ascii="华文楷体" w:eastAsia="华文楷体" w:hAnsi="华文楷体" w:cs="华文楷体" w:hint="eastAsia"/>
                <w:b w:val="0"/>
                <w:bCs w:val="0"/>
                <w:sz w:val="32"/>
                <w:szCs w:val="32"/>
              </w:rPr>
            </w:rPrChange>
          </w:rPr>
          <w:t>票据</w:t>
        </w:r>
      </w:ins>
      <w:ins w:id="215" w:author="谭茜" w:date="2024-03-12T15:35:00Z">
        <w:r w:rsidRPr="00C50A37">
          <w:rPr>
            <w:rFonts w:ascii="仿宋_GB2312" w:eastAsia="仿宋_GB2312" w:hAnsi="宋体" w:cs="宋体" w:hint="eastAsia"/>
            <w:b w:val="0"/>
            <w:bCs w:val="0"/>
            <w:color w:val="000000"/>
            <w:kern w:val="0"/>
            <w:sz w:val="32"/>
            <w:szCs w:val="32"/>
            <w:rPrChange w:id="216" w:author="陈宇晖" w:date="2025-04-09T10:46:00Z">
              <w:rPr>
                <w:rFonts w:ascii="CESI仿宋-GB2312" w:eastAsia="CESI仿宋-GB2312" w:hAnsi="CESI仿宋-GB2312" w:cs="CESI仿宋-GB2312" w:hint="eastAsia"/>
                <w:b w:val="0"/>
                <w:bCs w:val="0"/>
                <w:sz w:val="32"/>
                <w:szCs w:val="32"/>
              </w:rPr>
            </w:rPrChange>
          </w:rPr>
          <w:t>、设备图片</w:t>
        </w:r>
      </w:ins>
      <w:ins w:id="217" w:author="陈宇晖" w:date="2025-04-09T10:31:00Z">
        <w:r w:rsidR="00BF270A" w:rsidRPr="00C50A37">
          <w:rPr>
            <w:rFonts w:ascii="仿宋_GB2312" w:eastAsia="仿宋_GB2312" w:hAnsi="宋体" w:cs="宋体" w:hint="eastAsia"/>
            <w:b w:val="0"/>
            <w:bCs w:val="0"/>
            <w:color w:val="000000"/>
            <w:kern w:val="0"/>
            <w:sz w:val="32"/>
            <w:szCs w:val="32"/>
            <w:rPrChange w:id="218" w:author="陈宇晖" w:date="2025-04-09T10:46:00Z">
              <w:rPr>
                <w:rFonts w:ascii="CESI仿宋-GB2312" w:eastAsia="CESI仿宋-GB2312" w:hAnsi="CESI仿宋-GB2312" w:cs="CESI仿宋-GB2312" w:hint="eastAsia"/>
                <w:b w:val="0"/>
                <w:bCs w:val="0"/>
                <w:sz w:val="32"/>
                <w:szCs w:val="32"/>
              </w:rPr>
            </w:rPrChange>
          </w:rPr>
          <w:t>等佐证</w:t>
        </w:r>
      </w:ins>
      <w:ins w:id="219" w:author="谭茜" w:date="2024-03-12T15:33:00Z">
        <w:r w:rsidRPr="00C50A37">
          <w:rPr>
            <w:rFonts w:ascii="仿宋_GB2312" w:eastAsia="仿宋_GB2312" w:hAnsi="宋体" w:cs="宋体" w:hint="eastAsia"/>
            <w:b w:val="0"/>
            <w:bCs w:val="0"/>
            <w:color w:val="000000"/>
            <w:kern w:val="0"/>
            <w:sz w:val="32"/>
            <w:szCs w:val="32"/>
            <w:rPrChange w:id="220" w:author="陈宇晖" w:date="2025-04-09T10:46:00Z">
              <w:rPr>
                <w:rFonts w:ascii="华文楷体" w:eastAsia="华文楷体" w:hAnsi="华文楷体" w:cs="华文楷体" w:hint="eastAsia"/>
                <w:b w:val="0"/>
                <w:bCs w:val="0"/>
                <w:sz w:val="32"/>
                <w:szCs w:val="32"/>
              </w:rPr>
            </w:rPrChange>
          </w:rPr>
          <w:t>资料</w:t>
        </w:r>
      </w:ins>
    </w:p>
    <w:p w:rsidR="00B03F1C" w:rsidRPr="00C50A37" w:rsidRDefault="00F07A0A">
      <w:pPr>
        <w:pStyle w:val="6"/>
        <w:spacing w:before="0" w:after="0" w:line="500" w:lineRule="exact"/>
        <w:rPr>
          <w:ins w:id="221" w:author="谭茜" w:date="2024-03-12T16:23:00Z"/>
          <w:rFonts w:ascii="仿宋_GB2312" w:eastAsia="仿宋_GB2312" w:hAnsi="宋体" w:cs="宋体"/>
          <w:b w:val="0"/>
          <w:bCs w:val="0"/>
          <w:color w:val="000000"/>
          <w:kern w:val="0"/>
          <w:sz w:val="32"/>
          <w:szCs w:val="32"/>
          <w:rPrChange w:id="222" w:author="陈宇晖" w:date="2025-04-09T10:46:00Z">
            <w:rPr>
              <w:ins w:id="223" w:author="谭茜" w:date="2024-03-12T16:23:00Z"/>
              <w:rFonts w:ascii="CESI仿宋-GB2312" w:eastAsia="CESI仿宋-GB2312" w:hAnsi="CESI仿宋-GB2312" w:cs="CESI仿宋-GB2312"/>
              <w:b w:val="0"/>
              <w:bCs w:val="0"/>
              <w:sz w:val="32"/>
              <w:szCs w:val="32"/>
              <w:lang w:bidi="ar"/>
            </w:rPr>
          </w:rPrChange>
        </w:rPr>
      </w:pPr>
      <w:ins w:id="224" w:author="谭茜" w:date="2024-03-13T11:15:00Z">
        <w:del w:id="225" w:author="陈宇晖" w:date="2025-04-09T10:26:00Z">
          <w:r w:rsidRPr="00C50A37" w:rsidDel="00BF270A">
            <w:rPr>
              <w:rFonts w:ascii="仿宋_GB2312" w:eastAsia="仿宋_GB2312" w:hAnsi="宋体" w:cs="宋体" w:hint="eastAsia"/>
              <w:b w:val="0"/>
              <w:bCs w:val="0"/>
              <w:color w:val="000000"/>
              <w:kern w:val="0"/>
              <w:sz w:val="32"/>
              <w:szCs w:val="32"/>
              <w:rPrChange w:id="226" w:author="陈宇晖" w:date="2025-04-09T10:46:00Z">
                <w:rPr>
                  <w:rFonts w:ascii="CESI仿宋-GB2312" w:eastAsia="CESI仿宋-GB2312" w:hAnsi="CESI仿宋-GB2312" w:cs="CESI仿宋-GB2312" w:hint="eastAsia"/>
                  <w:b w:val="0"/>
                  <w:bCs w:val="0"/>
                  <w:sz w:val="32"/>
                  <w:szCs w:val="32"/>
                  <w:lang w:bidi="ar"/>
                </w:rPr>
              </w:rPrChange>
            </w:rPr>
            <w:delText>五</w:delText>
          </w:r>
        </w:del>
      </w:ins>
      <w:ins w:id="227" w:author="陈宇晖" w:date="2025-04-09T10:44:00Z">
        <w:r w:rsidR="009C5374" w:rsidRPr="00C50A37">
          <w:rPr>
            <w:rFonts w:ascii="仿宋_GB2312" w:eastAsia="仿宋_GB2312" w:hAnsi="宋体" w:cs="宋体" w:hint="eastAsia"/>
            <w:b w:val="0"/>
            <w:bCs w:val="0"/>
            <w:color w:val="000000"/>
            <w:kern w:val="0"/>
            <w:sz w:val="32"/>
            <w:szCs w:val="32"/>
            <w:rPrChange w:id="228" w:author="陈宇晖" w:date="2025-04-09T10:46:00Z">
              <w:rPr>
                <w:rFonts w:ascii="CESI仿宋-GB2312" w:eastAsia="CESI仿宋-GB2312" w:hAnsi="CESI仿宋-GB2312" w:cs="CESI仿宋-GB2312" w:hint="eastAsia"/>
                <w:b w:val="0"/>
                <w:bCs w:val="0"/>
                <w:sz w:val="32"/>
                <w:szCs w:val="32"/>
                <w:lang w:bidi="ar"/>
              </w:rPr>
            </w:rPrChange>
          </w:rPr>
          <w:t>九</w:t>
        </w:r>
      </w:ins>
      <w:ins w:id="229" w:author="谭茜" w:date="2024-03-12T15:33:00Z">
        <w:r w:rsidRPr="00C50A37">
          <w:rPr>
            <w:rFonts w:ascii="仿宋_GB2312" w:eastAsia="仿宋_GB2312" w:hAnsi="宋体" w:cs="宋体" w:hint="eastAsia"/>
            <w:b w:val="0"/>
            <w:bCs w:val="0"/>
            <w:color w:val="000000"/>
            <w:kern w:val="0"/>
            <w:sz w:val="32"/>
            <w:szCs w:val="32"/>
            <w:rPrChange w:id="230" w:author="陈宇晖" w:date="2025-04-09T10:46:00Z">
              <w:rPr>
                <w:rFonts w:ascii="CESI仿宋-GB2312" w:eastAsia="CESI仿宋-GB2312" w:hAnsi="CESI仿宋-GB2312" w:cs="CESI仿宋-GB2312" w:hint="eastAsia"/>
                <w:b w:val="0"/>
                <w:bCs w:val="0"/>
                <w:sz w:val="32"/>
                <w:szCs w:val="32"/>
                <w:lang w:bidi="ar"/>
              </w:rPr>
            </w:rPrChange>
          </w:rPr>
          <w:t>、</w:t>
        </w:r>
      </w:ins>
      <w:ins w:id="231" w:author="谭茜" w:date="2024-03-12T15:32:00Z">
        <w:r w:rsidRPr="00C50A37">
          <w:rPr>
            <w:rFonts w:ascii="仿宋_GB2312" w:eastAsia="仿宋_GB2312" w:hAnsi="宋体" w:cs="宋体" w:hint="eastAsia"/>
            <w:b w:val="0"/>
            <w:bCs w:val="0"/>
            <w:color w:val="000000"/>
            <w:kern w:val="0"/>
            <w:sz w:val="32"/>
            <w:szCs w:val="32"/>
            <w:rPrChange w:id="232" w:author="陈宇晖" w:date="2025-04-09T10:46:00Z">
              <w:rPr>
                <w:rFonts w:ascii="CESI仿宋-GB2312" w:eastAsia="CESI仿宋-GB2312" w:hAnsi="CESI仿宋-GB2312" w:cs="CESI仿宋-GB2312" w:hint="eastAsia"/>
                <w:b w:val="0"/>
                <w:bCs w:val="0"/>
                <w:sz w:val="32"/>
                <w:szCs w:val="32"/>
                <w:lang w:bidi="ar"/>
              </w:rPr>
            </w:rPrChange>
          </w:rPr>
          <w:t>项目贷款、融资租赁、保险增信等材料（选</w:t>
        </w:r>
      </w:ins>
      <w:ins w:id="233" w:author="谭茜" w:date="2024-03-12T15:34:00Z">
        <w:r w:rsidRPr="00C50A37">
          <w:rPr>
            <w:rFonts w:ascii="仿宋_GB2312" w:eastAsia="仿宋_GB2312" w:hAnsi="宋体" w:cs="宋体" w:hint="eastAsia"/>
            <w:b w:val="0"/>
            <w:bCs w:val="0"/>
            <w:color w:val="000000"/>
            <w:kern w:val="0"/>
            <w:sz w:val="32"/>
            <w:szCs w:val="32"/>
            <w:rPrChange w:id="234" w:author="陈宇晖" w:date="2025-04-09T10:46:00Z">
              <w:rPr>
                <w:rFonts w:ascii="CESI仿宋-GB2312" w:eastAsia="CESI仿宋-GB2312" w:hAnsi="CESI仿宋-GB2312" w:cs="CESI仿宋-GB2312" w:hint="eastAsia"/>
                <w:b w:val="0"/>
                <w:bCs w:val="0"/>
                <w:sz w:val="32"/>
                <w:szCs w:val="32"/>
                <w:lang w:bidi="ar"/>
              </w:rPr>
            </w:rPrChange>
          </w:rPr>
          <w:t>用</w:t>
        </w:r>
      </w:ins>
      <w:ins w:id="235" w:author="谭茜" w:date="2024-03-12T15:32:00Z">
        <w:r w:rsidRPr="00C50A37">
          <w:rPr>
            <w:rFonts w:ascii="仿宋_GB2312" w:eastAsia="仿宋_GB2312" w:hAnsi="宋体" w:cs="宋体" w:hint="eastAsia"/>
            <w:b w:val="0"/>
            <w:bCs w:val="0"/>
            <w:color w:val="000000"/>
            <w:kern w:val="0"/>
            <w:sz w:val="32"/>
            <w:szCs w:val="32"/>
            <w:rPrChange w:id="236" w:author="陈宇晖" w:date="2025-04-09T10:46:00Z">
              <w:rPr>
                <w:rFonts w:ascii="CESI仿宋-GB2312" w:eastAsia="CESI仿宋-GB2312" w:hAnsi="CESI仿宋-GB2312" w:cs="CESI仿宋-GB2312" w:hint="eastAsia"/>
                <w:b w:val="0"/>
                <w:bCs w:val="0"/>
                <w:sz w:val="32"/>
                <w:szCs w:val="32"/>
                <w:lang w:bidi="ar"/>
              </w:rPr>
            </w:rPrChange>
          </w:rPr>
          <w:t>）</w:t>
        </w:r>
      </w:ins>
    </w:p>
    <w:p w:rsidR="00BF270A" w:rsidRPr="00C50A37" w:rsidRDefault="00F07A0A">
      <w:pPr>
        <w:pStyle w:val="6"/>
        <w:spacing w:before="0" w:after="0" w:line="500" w:lineRule="exact"/>
        <w:rPr>
          <w:ins w:id="237" w:author="陈宇晖" w:date="2025-04-09T10:27:00Z"/>
          <w:rFonts w:ascii="仿宋_GB2312" w:eastAsia="仿宋_GB2312" w:hAnsi="宋体" w:cs="宋体"/>
          <w:b w:val="0"/>
          <w:bCs w:val="0"/>
          <w:color w:val="000000"/>
          <w:kern w:val="0"/>
          <w:sz w:val="32"/>
          <w:szCs w:val="32"/>
          <w:rPrChange w:id="238" w:author="陈宇晖" w:date="2025-04-09T10:46:00Z">
            <w:rPr>
              <w:ins w:id="239" w:author="陈宇晖" w:date="2025-04-09T10:27:00Z"/>
              <w:rFonts w:ascii="CESI仿宋-GB2312" w:eastAsia="CESI仿宋-GB2312" w:hAnsi="CESI仿宋-GB2312" w:cs="CESI仿宋-GB2312"/>
              <w:b w:val="0"/>
              <w:bCs w:val="0"/>
              <w:sz w:val="32"/>
              <w:szCs w:val="32"/>
              <w:lang w:bidi="ar"/>
            </w:rPr>
          </w:rPrChange>
        </w:rPr>
      </w:pPr>
      <w:ins w:id="240" w:author="谭茜" w:date="2024-03-13T11:15:00Z">
        <w:del w:id="241" w:author="陈宇晖" w:date="2025-04-09T10:26:00Z">
          <w:r w:rsidRPr="00C50A37" w:rsidDel="00BF270A">
            <w:rPr>
              <w:rFonts w:ascii="仿宋_GB2312" w:eastAsia="仿宋_GB2312" w:hAnsi="宋体" w:cs="宋体" w:hint="eastAsia"/>
              <w:b w:val="0"/>
              <w:bCs w:val="0"/>
              <w:color w:val="000000"/>
              <w:kern w:val="0"/>
              <w:sz w:val="32"/>
              <w:szCs w:val="32"/>
              <w:rPrChange w:id="242" w:author="陈宇晖" w:date="2025-04-09T10:46:00Z">
                <w:rPr>
                  <w:rFonts w:ascii="CESI仿宋-GB2312" w:eastAsia="CESI仿宋-GB2312" w:hAnsi="CESI仿宋-GB2312" w:cs="CESI仿宋-GB2312" w:hint="eastAsia"/>
                  <w:b w:val="0"/>
                  <w:bCs w:val="0"/>
                  <w:sz w:val="32"/>
                  <w:szCs w:val="32"/>
                  <w:lang w:bidi="ar"/>
                </w:rPr>
              </w:rPrChange>
            </w:rPr>
            <w:delText>六</w:delText>
          </w:r>
        </w:del>
      </w:ins>
      <w:ins w:id="243" w:author="谭茜" w:date="2024-03-12T16:23:00Z">
        <w:del w:id="244" w:author="陈宇晖" w:date="2025-04-09T11:26:00Z">
          <w:r w:rsidRPr="00C50A37" w:rsidDel="000E68E4">
            <w:rPr>
              <w:rFonts w:ascii="仿宋_GB2312" w:eastAsia="仿宋_GB2312" w:hAnsi="宋体" w:cs="宋体" w:hint="eastAsia"/>
              <w:b w:val="0"/>
              <w:bCs w:val="0"/>
              <w:color w:val="000000"/>
              <w:kern w:val="0"/>
              <w:sz w:val="32"/>
              <w:szCs w:val="32"/>
              <w:rPrChange w:id="245" w:author="陈宇晖" w:date="2025-04-09T10:46:00Z">
                <w:rPr>
                  <w:rFonts w:ascii="CESI仿宋-GB2312" w:eastAsia="CESI仿宋-GB2312" w:hAnsi="CESI仿宋-GB2312" w:cs="CESI仿宋-GB2312" w:hint="eastAsia"/>
                  <w:b w:val="0"/>
                  <w:bCs w:val="0"/>
                  <w:sz w:val="32"/>
                  <w:szCs w:val="32"/>
                  <w:lang w:bidi="ar"/>
                </w:rPr>
              </w:rPrChange>
            </w:rPr>
            <w:delText>、</w:delText>
          </w:r>
        </w:del>
      </w:ins>
      <w:ins w:id="246" w:author="谭茜" w:date="2024-03-12T16:25:00Z">
        <w:del w:id="247" w:author="陈宇晖" w:date="2025-04-09T11:26:00Z">
          <w:r w:rsidRPr="00C50A37" w:rsidDel="000E68E4">
            <w:rPr>
              <w:rFonts w:ascii="仿宋_GB2312" w:eastAsia="仿宋_GB2312" w:hAnsi="宋体" w:cs="宋体" w:hint="eastAsia"/>
              <w:b w:val="0"/>
              <w:bCs w:val="0"/>
              <w:color w:val="000000"/>
              <w:kern w:val="0"/>
              <w:sz w:val="32"/>
              <w:szCs w:val="32"/>
              <w:rPrChange w:id="248" w:author="陈宇晖" w:date="2025-04-09T10:46:00Z">
                <w:rPr>
                  <w:rFonts w:ascii="CESI仿宋-GB2312" w:eastAsia="CESI仿宋-GB2312" w:hAnsi="CESI仿宋-GB2312" w:cs="CESI仿宋-GB2312" w:hint="eastAsia"/>
                  <w:b w:val="0"/>
                  <w:bCs w:val="0"/>
                  <w:sz w:val="32"/>
                  <w:szCs w:val="32"/>
                  <w:lang w:bidi="ar"/>
                </w:rPr>
              </w:rPrChange>
            </w:rPr>
            <w:delText>企业知识产权证书</w:delText>
          </w:r>
        </w:del>
      </w:ins>
      <w:ins w:id="249" w:author="陈宇晖" w:date="2025-04-09T10:27:00Z">
        <w:r w:rsidR="00BF270A" w:rsidRPr="00C50A37">
          <w:rPr>
            <w:rFonts w:ascii="仿宋_GB2312" w:eastAsia="仿宋_GB2312" w:hAnsi="宋体" w:cs="宋体" w:hint="eastAsia"/>
            <w:b w:val="0"/>
            <w:bCs w:val="0"/>
            <w:color w:val="000000"/>
            <w:kern w:val="0"/>
            <w:sz w:val="32"/>
            <w:szCs w:val="32"/>
            <w:rPrChange w:id="250" w:author="陈宇晖" w:date="2025-04-09T10:46:00Z">
              <w:rPr>
                <w:rFonts w:ascii="CESI仿宋-GB2312" w:eastAsia="CESI仿宋-GB2312" w:hAnsi="CESI仿宋-GB2312" w:cs="CESI仿宋-GB2312" w:hint="eastAsia"/>
                <w:b w:val="0"/>
                <w:bCs w:val="0"/>
                <w:sz w:val="32"/>
                <w:szCs w:val="32"/>
                <w:lang w:bidi="ar"/>
              </w:rPr>
            </w:rPrChange>
          </w:rPr>
          <w:t>十、</w:t>
        </w:r>
      </w:ins>
      <w:ins w:id="251" w:author="陈宇晖" w:date="2025-04-09T10:31:00Z">
        <w:r w:rsidR="00BF270A" w:rsidRPr="00C50A37">
          <w:rPr>
            <w:rFonts w:ascii="仿宋_GB2312" w:eastAsia="仿宋_GB2312" w:hAnsi="宋体" w:cs="宋体" w:hint="eastAsia"/>
            <w:b w:val="0"/>
            <w:bCs w:val="0"/>
            <w:color w:val="000000"/>
            <w:kern w:val="0"/>
            <w:sz w:val="32"/>
            <w:szCs w:val="32"/>
            <w:rPrChange w:id="252" w:author="陈宇晖" w:date="2025-04-09T10:46:00Z">
              <w:rPr>
                <w:rFonts w:ascii="CESI仿宋-GB2312" w:eastAsia="CESI仿宋-GB2312" w:hAnsi="CESI仿宋-GB2312" w:cs="CESI仿宋-GB2312" w:hint="eastAsia"/>
                <w:b w:val="0"/>
                <w:bCs w:val="0"/>
                <w:sz w:val="32"/>
                <w:szCs w:val="32"/>
                <w:lang w:bidi="ar"/>
              </w:rPr>
            </w:rPrChange>
          </w:rPr>
          <w:t>企业</w:t>
        </w:r>
        <w:r w:rsidR="00BF270A" w:rsidRPr="00C50A37">
          <w:rPr>
            <w:rFonts w:ascii="仿宋_GB2312" w:eastAsia="仿宋_GB2312" w:hAnsi="宋体" w:cs="宋体"/>
            <w:b w:val="0"/>
            <w:bCs w:val="0"/>
            <w:color w:val="000000"/>
            <w:kern w:val="0"/>
            <w:sz w:val="32"/>
            <w:szCs w:val="32"/>
            <w:rPrChange w:id="253" w:author="陈宇晖" w:date="2025-04-09T10:46:00Z">
              <w:rPr>
                <w:rFonts w:ascii="CESI仿宋-GB2312" w:eastAsia="CESI仿宋-GB2312" w:hAnsi="CESI仿宋-GB2312" w:cs="CESI仿宋-GB2312"/>
                <w:b w:val="0"/>
                <w:bCs w:val="0"/>
                <w:sz w:val="32"/>
                <w:szCs w:val="32"/>
                <w:lang w:bidi="ar"/>
              </w:rPr>
            </w:rPrChange>
          </w:rPr>
          <w:t>2024</w:t>
        </w:r>
        <w:r w:rsidR="00BF270A" w:rsidRPr="00C50A37">
          <w:rPr>
            <w:rFonts w:ascii="仿宋_GB2312" w:eastAsia="仿宋_GB2312" w:hAnsi="宋体" w:cs="宋体" w:hint="eastAsia"/>
            <w:b w:val="0"/>
            <w:bCs w:val="0"/>
            <w:color w:val="000000"/>
            <w:kern w:val="0"/>
            <w:sz w:val="32"/>
            <w:szCs w:val="32"/>
            <w:rPrChange w:id="254" w:author="陈宇晖" w:date="2025-04-09T10:46:00Z">
              <w:rPr>
                <w:rFonts w:ascii="CESI仿宋-GB2312" w:eastAsia="CESI仿宋-GB2312" w:hAnsi="CESI仿宋-GB2312" w:cs="CESI仿宋-GB2312" w:hint="eastAsia"/>
                <w:b w:val="0"/>
                <w:bCs w:val="0"/>
                <w:sz w:val="32"/>
                <w:szCs w:val="32"/>
                <w:lang w:bidi="ar"/>
              </w:rPr>
            </w:rPrChange>
          </w:rPr>
          <w:t>年度</w:t>
        </w:r>
      </w:ins>
      <w:ins w:id="255" w:author="陈宇晖" w:date="2025-04-09T10:30:00Z">
        <w:r w:rsidR="00BF270A" w:rsidRPr="00C50A37">
          <w:rPr>
            <w:rFonts w:ascii="仿宋_GB2312" w:eastAsia="仿宋_GB2312" w:hAnsi="宋体" w:cs="宋体" w:hint="eastAsia"/>
            <w:b w:val="0"/>
            <w:bCs w:val="0"/>
            <w:color w:val="000000"/>
            <w:kern w:val="0"/>
            <w:sz w:val="32"/>
            <w:szCs w:val="32"/>
            <w:rPrChange w:id="256" w:author="陈宇晖" w:date="2025-04-09T10:46:00Z">
              <w:rPr>
                <w:rFonts w:ascii="CESI仿宋-GB2312" w:eastAsia="CESI仿宋-GB2312" w:hAnsi="CESI仿宋-GB2312" w:cs="CESI仿宋-GB2312" w:hint="eastAsia"/>
                <w:b w:val="0"/>
                <w:bCs w:val="0"/>
                <w:sz w:val="32"/>
                <w:szCs w:val="32"/>
                <w:lang w:bidi="ar"/>
              </w:rPr>
            </w:rPrChange>
          </w:rPr>
          <w:t>完税证明</w:t>
        </w:r>
      </w:ins>
    </w:p>
    <w:p w:rsidR="00B03F1C" w:rsidRPr="00C50A37" w:rsidDel="00BF270A" w:rsidRDefault="00B03F1C">
      <w:pPr>
        <w:pStyle w:val="6"/>
        <w:spacing w:before="0" w:after="0" w:line="500" w:lineRule="exact"/>
        <w:rPr>
          <w:ins w:id="257" w:author="谭茜" w:date="2024-03-12T15:32:00Z"/>
          <w:del w:id="258" w:author="陈宇晖" w:date="2025-04-09T10:27:00Z"/>
          <w:rFonts w:ascii="仿宋_GB2312" w:eastAsia="仿宋_GB2312" w:hAnsi="宋体" w:cs="宋体"/>
          <w:b w:val="0"/>
          <w:bCs w:val="0"/>
          <w:color w:val="000000"/>
          <w:kern w:val="0"/>
          <w:sz w:val="32"/>
          <w:szCs w:val="32"/>
          <w:rPrChange w:id="259" w:author="陈宇晖" w:date="2025-04-09T10:46:00Z">
            <w:rPr>
              <w:ins w:id="260" w:author="谭茜" w:date="2024-03-12T15:32:00Z"/>
              <w:del w:id="261" w:author="陈宇晖" w:date="2025-04-09T10:27:00Z"/>
              <w:rFonts w:ascii="CESI仿宋-GB2312" w:eastAsia="CESI仿宋-GB2312" w:hAnsi="CESI仿宋-GB2312" w:cs="CESI仿宋-GB2312"/>
              <w:b w:val="0"/>
              <w:bCs w:val="0"/>
              <w:sz w:val="32"/>
              <w:szCs w:val="32"/>
              <w:lang w:bidi="ar"/>
            </w:rPr>
          </w:rPrChange>
        </w:rPr>
      </w:pPr>
    </w:p>
    <w:p w:rsidR="009C5374" w:rsidRDefault="00F07A0A" w:rsidP="00AC2013">
      <w:pPr>
        <w:pStyle w:val="6"/>
        <w:numPr>
          <w:ilvl w:val="255"/>
          <w:numId w:val="0"/>
        </w:numPr>
        <w:spacing w:before="0" w:after="0" w:line="500" w:lineRule="exact"/>
        <w:rPr>
          <w:ins w:id="262" w:author="陈宇晖" w:date="2025-04-17T19:07:00Z"/>
          <w:rFonts w:ascii="仿宋_GB2312" w:eastAsia="仿宋_GB2312" w:hAnsi="宋体" w:cs="宋体"/>
          <w:b w:val="0"/>
          <w:bCs w:val="0"/>
          <w:color w:val="000000"/>
          <w:kern w:val="0"/>
          <w:sz w:val="32"/>
          <w:szCs w:val="32"/>
        </w:rPr>
      </w:pPr>
      <w:ins w:id="263" w:author="谭茜" w:date="2024-03-13T11:15:00Z">
        <w:del w:id="264" w:author="陈宇晖" w:date="2025-04-09T10:26:00Z">
          <w:r w:rsidRPr="00C50A37" w:rsidDel="00BF270A">
            <w:rPr>
              <w:rFonts w:ascii="仿宋_GB2312" w:eastAsia="仿宋_GB2312" w:hAnsi="宋体" w:cs="宋体" w:hint="eastAsia"/>
              <w:b w:val="0"/>
              <w:bCs w:val="0"/>
              <w:color w:val="000000"/>
              <w:kern w:val="0"/>
              <w:sz w:val="32"/>
              <w:szCs w:val="32"/>
              <w:rPrChange w:id="265" w:author="陈宇晖" w:date="2025-04-09T10:46:00Z">
                <w:rPr>
                  <w:rFonts w:ascii="CESI仿宋-GB2312" w:eastAsia="CESI仿宋-GB2312" w:hAnsi="CESI仿宋-GB2312" w:cs="CESI仿宋-GB2312" w:hint="eastAsia"/>
                  <w:b w:val="0"/>
                  <w:bCs w:val="0"/>
                  <w:sz w:val="32"/>
                  <w:szCs w:val="32"/>
                </w:rPr>
              </w:rPrChange>
            </w:rPr>
            <w:delText>七</w:delText>
          </w:r>
        </w:del>
      </w:ins>
      <w:ins w:id="266" w:author="陈宇晖" w:date="2025-04-09T10:26:00Z">
        <w:r w:rsidR="00BF270A" w:rsidRPr="00C50A37">
          <w:rPr>
            <w:rFonts w:ascii="仿宋_GB2312" w:eastAsia="仿宋_GB2312" w:hAnsi="宋体" w:cs="宋体" w:hint="eastAsia"/>
            <w:b w:val="0"/>
            <w:bCs w:val="0"/>
            <w:color w:val="000000"/>
            <w:kern w:val="0"/>
            <w:sz w:val="32"/>
            <w:szCs w:val="32"/>
            <w:rPrChange w:id="267" w:author="陈宇晖" w:date="2025-04-09T10:46:00Z">
              <w:rPr>
                <w:rFonts w:ascii="CESI仿宋-GB2312" w:eastAsia="CESI仿宋-GB2312" w:hAnsi="CESI仿宋-GB2312" w:cs="CESI仿宋-GB2312" w:hint="eastAsia"/>
                <w:b w:val="0"/>
                <w:bCs w:val="0"/>
                <w:sz w:val="32"/>
                <w:szCs w:val="32"/>
              </w:rPr>
            </w:rPrChange>
          </w:rPr>
          <w:t>十</w:t>
        </w:r>
      </w:ins>
      <w:ins w:id="268" w:author="陈宇晖" w:date="2025-04-09T11:26:00Z">
        <w:r w:rsidR="000E68E4">
          <w:rPr>
            <w:rFonts w:ascii="仿宋_GB2312" w:eastAsia="仿宋_GB2312" w:hAnsi="宋体" w:cs="宋体" w:hint="eastAsia"/>
            <w:b w:val="0"/>
            <w:bCs w:val="0"/>
            <w:color w:val="000000"/>
            <w:kern w:val="0"/>
            <w:sz w:val="32"/>
            <w:szCs w:val="32"/>
          </w:rPr>
          <w:t>一</w:t>
        </w:r>
      </w:ins>
      <w:ins w:id="269" w:author="谭茜" w:date="2024-03-12T15:35:00Z">
        <w:r w:rsidRPr="00C50A37">
          <w:rPr>
            <w:rFonts w:ascii="仿宋_GB2312" w:eastAsia="仿宋_GB2312" w:hAnsi="宋体" w:cs="宋体" w:hint="eastAsia"/>
            <w:b w:val="0"/>
            <w:bCs w:val="0"/>
            <w:color w:val="000000"/>
            <w:kern w:val="0"/>
            <w:sz w:val="32"/>
            <w:szCs w:val="32"/>
            <w:rPrChange w:id="270" w:author="陈宇晖" w:date="2025-04-09T10:46:00Z">
              <w:rPr>
                <w:rFonts w:ascii="CESI仿宋-GB2312" w:eastAsia="CESI仿宋-GB2312" w:hAnsi="CESI仿宋-GB2312" w:cs="CESI仿宋-GB2312" w:hint="eastAsia"/>
                <w:b w:val="0"/>
                <w:bCs w:val="0"/>
                <w:sz w:val="32"/>
                <w:szCs w:val="32"/>
              </w:rPr>
            </w:rPrChange>
          </w:rPr>
          <w:t>、</w:t>
        </w:r>
      </w:ins>
      <w:ins w:id="271" w:author="谭茜" w:date="2024-03-12T14:59:00Z">
        <w:r w:rsidRPr="00C50A37">
          <w:rPr>
            <w:rFonts w:ascii="仿宋_GB2312" w:eastAsia="仿宋_GB2312" w:hAnsi="宋体" w:cs="宋体" w:hint="eastAsia"/>
            <w:b w:val="0"/>
            <w:bCs w:val="0"/>
            <w:color w:val="000000"/>
            <w:kern w:val="0"/>
            <w:sz w:val="32"/>
            <w:szCs w:val="32"/>
            <w:rPrChange w:id="272" w:author="陈宇晖" w:date="2025-04-09T10:46:00Z">
              <w:rPr>
                <w:rFonts w:ascii="华文楷体" w:eastAsia="华文楷体" w:hAnsi="华文楷体" w:cs="华文楷体" w:hint="eastAsia"/>
                <w:b w:val="0"/>
                <w:bCs w:val="0"/>
                <w:sz w:val="32"/>
                <w:szCs w:val="32"/>
              </w:rPr>
            </w:rPrChange>
          </w:rPr>
          <w:t>项目申报承诺书</w:t>
        </w:r>
      </w:ins>
    </w:p>
    <w:p w:rsidR="003329D7" w:rsidRPr="003329D7" w:rsidRDefault="003329D7" w:rsidP="003329D7">
      <w:pPr>
        <w:pStyle w:val="6"/>
        <w:numPr>
          <w:ilvl w:val="255"/>
          <w:numId w:val="0"/>
        </w:numPr>
        <w:spacing w:before="0" w:after="0" w:line="500" w:lineRule="exact"/>
        <w:rPr>
          <w:ins w:id="273" w:author="陈宇晖" w:date="2025-04-09T10:44:00Z"/>
          <w:rFonts w:ascii="仿宋_GB2312" w:eastAsia="仿宋_GB2312" w:hAnsi="宋体" w:cs="宋体" w:hint="eastAsia"/>
          <w:b w:val="0"/>
          <w:bCs w:val="0"/>
          <w:color w:val="000000"/>
          <w:kern w:val="0"/>
          <w:sz w:val="32"/>
          <w:szCs w:val="32"/>
          <w:rPrChange w:id="274" w:author="陈宇晖" w:date="2025-04-17T19:07:00Z">
            <w:rPr>
              <w:ins w:id="275" w:author="陈宇晖" w:date="2025-04-09T10:44:00Z"/>
              <w:rFonts w:ascii="CESI仿宋-GB2312" w:eastAsia="CESI仿宋-GB2312" w:hAnsi="CESI仿宋-GB2312" w:cs="CESI仿宋-GB2312"/>
              <w:b w:val="0"/>
              <w:bCs w:val="0"/>
              <w:sz w:val="32"/>
              <w:szCs w:val="32"/>
            </w:rPr>
          </w:rPrChange>
        </w:rPr>
        <w:pPrChange w:id="276" w:author="陈宇晖" w:date="2025-04-17T19:07:00Z">
          <w:pPr>
            <w:pStyle w:val="6"/>
            <w:numPr>
              <w:ilvl w:val="255"/>
            </w:numPr>
            <w:spacing w:before="0" w:after="0" w:line="500" w:lineRule="exact"/>
          </w:pPr>
        </w:pPrChange>
      </w:pPr>
      <w:ins w:id="277" w:author="陈宇晖" w:date="2025-04-17T19:07:00Z">
        <w:r w:rsidRPr="00CB2674">
          <w:rPr>
            <w:rFonts w:ascii="仿宋_GB2312" w:eastAsia="仿宋_GB2312" w:hAnsi="宋体" w:cs="宋体" w:hint="eastAsia"/>
            <w:b w:val="0"/>
            <w:bCs w:val="0"/>
            <w:color w:val="000000"/>
            <w:kern w:val="0"/>
            <w:sz w:val="32"/>
            <w:szCs w:val="32"/>
          </w:rPr>
          <w:t>十</w:t>
        </w:r>
        <w:r w:rsidRPr="003329D7">
          <w:rPr>
            <w:rFonts w:ascii="仿宋_GB2312" w:eastAsia="仿宋_GB2312" w:hAnsi="宋体" w:cs="宋体" w:hint="eastAsia"/>
            <w:b w:val="0"/>
            <w:bCs w:val="0"/>
            <w:color w:val="000000"/>
            <w:kern w:val="0"/>
            <w:sz w:val="32"/>
            <w:szCs w:val="32"/>
            <w:rPrChange w:id="278" w:author="陈宇晖" w:date="2025-04-17T19:07:00Z">
              <w:rPr>
                <w:rFonts w:ascii="仿宋_GB2312" w:eastAsia="仿宋_GB2312" w:hAnsi="宋体" w:cs="宋体" w:hint="eastAsia"/>
                <w:color w:val="000000"/>
                <w:kern w:val="0"/>
                <w:sz w:val="32"/>
                <w:szCs w:val="32"/>
              </w:rPr>
            </w:rPrChange>
          </w:rPr>
          <w:t>二</w:t>
        </w:r>
        <w:r w:rsidRPr="00CB2674">
          <w:rPr>
            <w:rFonts w:ascii="仿宋_GB2312" w:eastAsia="仿宋_GB2312" w:hAnsi="宋体" w:cs="宋体" w:hint="eastAsia"/>
            <w:b w:val="0"/>
            <w:bCs w:val="0"/>
            <w:color w:val="000000"/>
            <w:kern w:val="0"/>
            <w:sz w:val="32"/>
            <w:szCs w:val="32"/>
          </w:rPr>
          <w:t>、</w:t>
        </w:r>
        <w:r w:rsidRPr="003329D7">
          <w:rPr>
            <w:rFonts w:ascii="仿宋_GB2312" w:eastAsia="仿宋_GB2312" w:hAnsi="宋体" w:cs="宋体" w:hint="eastAsia"/>
            <w:b w:val="0"/>
            <w:bCs w:val="0"/>
            <w:color w:val="000000"/>
            <w:kern w:val="0"/>
            <w:sz w:val="32"/>
            <w:szCs w:val="32"/>
            <w:rPrChange w:id="279" w:author="陈宇晖" w:date="2025-04-17T19:07:00Z">
              <w:rPr>
                <w:rFonts w:ascii="仿宋_GB2312" w:eastAsia="仿宋_GB2312" w:hAnsi="仿宋_GB2312" w:cs="仿宋_GB2312" w:hint="eastAsia"/>
                <w:color w:val="000000" w:themeColor="text1"/>
                <w:sz w:val="32"/>
                <w:szCs w:val="32"/>
                <w:lang w:bidi="ar"/>
              </w:rPr>
            </w:rPrChange>
          </w:rPr>
          <w:t>无违法违规证明公共信用信息报告</w:t>
        </w:r>
      </w:ins>
    </w:p>
    <w:p w:rsidR="00B03F1C" w:rsidRPr="00C50A37" w:rsidRDefault="009C5374">
      <w:pPr>
        <w:pStyle w:val="6"/>
        <w:numPr>
          <w:ilvl w:val="255"/>
          <w:numId w:val="0"/>
        </w:numPr>
        <w:spacing w:before="0" w:after="0" w:line="500" w:lineRule="exact"/>
        <w:rPr>
          <w:ins w:id="280" w:author="谭茜" w:date="2024-03-13T11:11:00Z"/>
          <w:rFonts w:ascii="仿宋_GB2312" w:eastAsia="仿宋_GB2312" w:hAnsi="宋体" w:cs="宋体"/>
          <w:b w:val="0"/>
          <w:bCs w:val="0"/>
          <w:color w:val="000000"/>
          <w:kern w:val="0"/>
          <w:sz w:val="32"/>
          <w:szCs w:val="32"/>
          <w:rPrChange w:id="281" w:author="陈宇晖" w:date="2025-04-09T10:46:00Z">
            <w:rPr>
              <w:ins w:id="282" w:author="谭茜" w:date="2024-03-13T11:11:00Z"/>
              <w:rFonts w:ascii="CESI仿宋-GB2312" w:eastAsia="CESI仿宋-GB2312" w:hAnsi="CESI仿宋-GB2312" w:cs="CESI仿宋-GB2312"/>
              <w:b w:val="0"/>
              <w:bCs w:val="0"/>
              <w:sz w:val="32"/>
              <w:szCs w:val="32"/>
            </w:rPr>
          </w:rPrChange>
        </w:rPr>
        <w:pPrChange w:id="283" w:author="陈宇晖" w:date="2025-04-09T10:32:00Z">
          <w:pPr>
            <w:pStyle w:val="6"/>
          </w:pPr>
        </w:pPrChange>
      </w:pPr>
      <w:ins w:id="284" w:author="陈宇晖" w:date="2025-04-09T10:44:00Z">
        <w:r w:rsidRPr="00C50A37">
          <w:rPr>
            <w:rFonts w:ascii="仿宋_GB2312" w:eastAsia="仿宋_GB2312" w:hAnsi="宋体" w:cs="宋体" w:hint="eastAsia"/>
            <w:b w:val="0"/>
            <w:bCs w:val="0"/>
            <w:color w:val="000000"/>
            <w:kern w:val="0"/>
            <w:sz w:val="32"/>
            <w:szCs w:val="32"/>
            <w:rPrChange w:id="285" w:author="陈宇晖" w:date="2025-04-09T10:46:00Z">
              <w:rPr>
                <w:rFonts w:ascii="CESI仿宋-GB2312" w:eastAsia="CESI仿宋-GB2312" w:hAnsi="CESI仿宋-GB2312" w:cs="CESI仿宋-GB2312" w:hint="eastAsia"/>
                <w:b w:val="0"/>
                <w:bCs w:val="0"/>
                <w:sz w:val="32"/>
                <w:szCs w:val="32"/>
              </w:rPr>
            </w:rPrChange>
          </w:rPr>
          <w:t>十</w:t>
        </w:r>
      </w:ins>
      <w:ins w:id="286" w:author="陈宇晖" w:date="2025-04-17T19:07:00Z">
        <w:r w:rsidR="003329D7">
          <w:rPr>
            <w:rFonts w:ascii="仿宋_GB2312" w:eastAsia="仿宋_GB2312" w:hAnsi="宋体" w:cs="宋体" w:hint="eastAsia"/>
            <w:b w:val="0"/>
            <w:bCs w:val="0"/>
            <w:color w:val="000000"/>
            <w:kern w:val="0"/>
            <w:sz w:val="32"/>
            <w:szCs w:val="32"/>
          </w:rPr>
          <w:t>三</w:t>
        </w:r>
      </w:ins>
      <w:ins w:id="287" w:author="陈宇晖" w:date="2025-04-09T10:44:00Z">
        <w:r w:rsidRPr="00C50A37">
          <w:rPr>
            <w:rFonts w:ascii="仿宋_GB2312" w:eastAsia="仿宋_GB2312" w:hAnsi="宋体" w:cs="宋体" w:hint="eastAsia"/>
            <w:b w:val="0"/>
            <w:bCs w:val="0"/>
            <w:color w:val="000000"/>
            <w:kern w:val="0"/>
            <w:sz w:val="32"/>
            <w:szCs w:val="32"/>
            <w:rPrChange w:id="288" w:author="陈宇晖" w:date="2025-04-09T10:46:00Z">
              <w:rPr>
                <w:rFonts w:ascii="CESI仿宋-GB2312" w:eastAsia="CESI仿宋-GB2312" w:hAnsi="CESI仿宋-GB2312" w:cs="CESI仿宋-GB2312" w:hint="eastAsia"/>
                <w:b w:val="0"/>
                <w:bCs w:val="0"/>
                <w:sz w:val="32"/>
                <w:szCs w:val="32"/>
              </w:rPr>
            </w:rPrChange>
          </w:rPr>
          <w:t>、项目完工情况</w:t>
        </w:r>
      </w:ins>
      <w:ins w:id="289" w:author="陈宇晖" w:date="2025-04-09T11:16:00Z">
        <w:r w:rsidR="008C0622">
          <w:rPr>
            <w:rFonts w:ascii="仿宋_GB2312" w:eastAsia="仿宋_GB2312" w:hAnsi="宋体" w:cs="宋体" w:hint="eastAsia"/>
            <w:b w:val="0"/>
            <w:bCs w:val="0"/>
            <w:color w:val="000000"/>
            <w:kern w:val="0"/>
            <w:sz w:val="32"/>
            <w:szCs w:val="32"/>
          </w:rPr>
          <w:t>说明</w:t>
        </w:r>
      </w:ins>
      <w:ins w:id="290" w:author="陈宇晖" w:date="2025-04-09T11:12:00Z">
        <w:r w:rsidR="008D7AB0" w:rsidRPr="00796E16">
          <w:rPr>
            <w:rFonts w:ascii="仿宋_GB2312" w:eastAsia="仿宋_GB2312" w:hAnsi="宋体" w:cs="宋体" w:hint="eastAsia"/>
            <w:b w:val="0"/>
            <w:bCs w:val="0"/>
            <w:color w:val="000000"/>
            <w:kern w:val="0"/>
            <w:sz w:val="32"/>
            <w:szCs w:val="32"/>
          </w:rPr>
          <w:t>及</w:t>
        </w:r>
        <w:r w:rsidR="008D7AB0">
          <w:rPr>
            <w:rFonts w:ascii="仿宋_GB2312" w:eastAsia="仿宋_GB2312" w:hAnsi="宋体" w:cs="宋体" w:hint="eastAsia"/>
            <w:b w:val="0"/>
            <w:bCs w:val="0"/>
            <w:color w:val="000000"/>
            <w:kern w:val="0"/>
            <w:sz w:val="32"/>
            <w:szCs w:val="32"/>
          </w:rPr>
          <w:t>相关表格</w:t>
        </w:r>
      </w:ins>
    </w:p>
    <w:p w:rsidR="00B03F1C" w:rsidRDefault="00B03F1C">
      <w:pPr>
        <w:pStyle w:val="6"/>
        <w:numPr>
          <w:ilvl w:val="255"/>
          <w:numId w:val="0"/>
        </w:numPr>
        <w:spacing w:before="0" w:after="0" w:line="500" w:lineRule="exact"/>
        <w:rPr>
          <w:ins w:id="291" w:author="陈宇晖" w:date="2025-04-09T11:26:00Z"/>
          <w:rFonts w:ascii="CESI仿宋-GB2312" w:eastAsia="CESI仿宋-GB2312" w:hAnsi="CESI仿宋-GB2312" w:cs="CESI仿宋-GB2312"/>
          <w:b w:val="0"/>
          <w:bCs w:val="0"/>
          <w:sz w:val="32"/>
          <w:szCs w:val="32"/>
        </w:rPr>
      </w:pPr>
    </w:p>
    <w:p w:rsidR="000E68E4" w:rsidRDefault="000E68E4">
      <w:pPr>
        <w:rPr>
          <w:ins w:id="292" w:author="陈宇晖" w:date="2025-04-17T19:06:00Z"/>
          <w:b/>
          <w:bCs/>
        </w:rPr>
      </w:pPr>
    </w:p>
    <w:p w:rsidR="00F55E16" w:rsidRDefault="00F55E16" w:rsidP="00F55E16">
      <w:pPr>
        <w:pStyle w:val="6"/>
        <w:rPr>
          <w:ins w:id="293" w:author="陈宇晖" w:date="2025-04-17T19:06:00Z"/>
        </w:rPr>
      </w:pPr>
    </w:p>
    <w:p w:rsidR="00F55E16" w:rsidRPr="00F55E16" w:rsidRDefault="00F55E16" w:rsidP="00F55E16">
      <w:pPr>
        <w:rPr>
          <w:ins w:id="294" w:author="陈宇晖" w:date="2025-04-09T11:26:00Z"/>
          <w:rFonts w:hint="eastAsia"/>
          <w:rPrChange w:id="295" w:author="陈宇晖" w:date="2025-04-17T19:06:00Z">
            <w:rPr>
              <w:ins w:id="296" w:author="陈宇晖" w:date="2025-04-09T11:26:00Z"/>
              <w:rFonts w:ascii="CESI仿宋-GB2312" w:eastAsia="CESI仿宋-GB2312" w:hAnsi="CESI仿宋-GB2312" w:cs="CESI仿宋-GB2312"/>
              <w:b w:val="0"/>
              <w:bCs w:val="0"/>
              <w:sz w:val="32"/>
              <w:szCs w:val="32"/>
            </w:rPr>
          </w:rPrChange>
        </w:rPr>
        <w:pPrChange w:id="297" w:author="陈宇晖" w:date="2025-04-17T19:06:00Z">
          <w:pPr>
            <w:pStyle w:val="6"/>
            <w:numPr>
              <w:ilvl w:val="255"/>
            </w:numPr>
            <w:spacing w:before="0" w:after="0" w:line="500" w:lineRule="exact"/>
          </w:pPr>
        </w:pPrChange>
      </w:pPr>
    </w:p>
    <w:p w:rsidR="000E68E4" w:rsidRPr="003329D7" w:rsidDel="003329D7" w:rsidRDefault="000E68E4">
      <w:pPr>
        <w:rPr>
          <w:ins w:id="298" w:author="谭茜" w:date="2024-03-13T11:11:00Z"/>
          <w:del w:id="299" w:author="陈宇晖" w:date="2025-04-17T19:07:00Z"/>
          <w:b/>
          <w:bCs/>
          <w:rPrChange w:id="300" w:author="陈宇晖" w:date="2025-04-17T19:07:00Z">
            <w:rPr>
              <w:ins w:id="301" w:author="谭茜" w:date="2024-03-13T11:11:00Z"/>
              <w:del w:id="302" w:author="陈宇晖" w:date="2025-04-17T19:07:00Z"/>
              <w:rFonts w:ascii="CESI仿宋-GB2312" w:eastAsia="CESI仿宋-GB2312" w:hAnsi="CESI仿宋-GB2312" w:cs="CESI仿宋-GB2312"/>
              <w:b w:val="0"/>
              <w:bCs w:val="0"/>
              <w:sz w:val="32"/>
              <w:szCs w:val="32"/>
            </w:rPr>
          </w:rPrChange>
        </w:rPr>
        <w:pPrChange w:id="303" w:author="陈宇晖" w:date="2025-04-09T11:26:00Z">
          <w:pPr>
            <w:pStyle w:val="6"/>
          </w:pPr>
        </w:pPrChange>
      </w:pPr>
    </w:p>
    <w:p w:rsidR="00B03F1C" w:rsidRPr="009C5374" w:rsidDel="009C5374" w:rsidRDefault="00B03F1C">
      <w:pPr>
        <w:pStyle w:val="6"/>
        <w:numPr>
          <w:ilvl w:val="255"/>
          <w:numId w:val="0"/>
        </w:numPr>
        <w:spacing w:before="0" w:after="0" w:line="500" w:lineRule="exact"/>
        <w:rPr>
          <w:ins w:id="304" w:author="谭茜" w:date="2024-03-13T11:11:00Z"/>
          <w:del w:id="305" w:author="陈宇晖" w:date="2025-04-09T10:44:00Z"/>
          <w:rFonts w:ascii="CESI仿宋-GB2312" w:eastAsia="CESI仿宋-GB2312" w:hAnsi="CESI仿宋-GB2312" w:cs="CESI仿宋-GB2312"/>
          <w:b w:val="0"/>
          <w:bCs w:val="0"/>
          <w:sz w:val="32"/>
          <w:szCs w:val="32"/>
        </w:rPr>
        <w:pPrChange w:id="306" w:author="陈宇晖" w:date="2025-04-09T10:32:00Z">
          <w:pPr>
            <w:pStyle w:val="6"/>
          </w:pPr>
        </w:pPrChange>
      </w:pPr>
    </w:p>
    <w:p w:rsidR="00B03F1C" w:rsidDel="009C5374" w:rsidRDefault="00B03F1C">
      <w:pPr>
        <w:pStyle w:val="6"/>
        <w:numPr>
          <w:ilvl w:val="255"/>
          <w:numId w:val="0"/>
        </w:numPr>
        <w:spacing w:before="0" w:after="0" w:line="500" w:lineRule="exact"/>
        <w:rPr>
          <w:ins w:id="307" w:author="谭茜" w:date="2024-03-13T11:11:00Z"/>
          <w:del w:id="308" w:author="陈宇晖" w:date="2025-04-09T10:44:00Z"/>
          <w:rFonts w:ascii="CESI仿宋-GB2312" w:eastAsia="CESI仿宋-GB2312" w:hAnsi="CESI仿宋-GB2312" w:cs="CESI仿宋-GB2312"/>
          <w:b w:val="0"/>
          <w:bCs w:val="0"/>
          <w:sz w:val="32"/>
          <w:szCs w:val="32"/>
        </w:rPr>
        <w:pPrChange w:id="309" w:author="陈宇晖" w:date="2025-04-09T10:32:00Z">
          <w:pPr>
            <w:pStyle w:val="6"/>
          </w:pPr>
        </w:pPrChange>
      </w:pPr>
    </w:p>
    <w:p w:rsidR="00B03F1C" w:rsidDel="00BF270A" w:rsidRDefault="00B03F1C">
      <w:pPr>
        <w:pStyle w:val="6"/>
        <w:numPr>
          <w:ilvl w:val="255"/>
          <w:numId w:val="0"/>
        </w:numPr>
        <w:spacing w:before="0" w:after="0" w:line="500" w:lineRule="exact"/>
        <w:rPr>
          <w:ins w:id="310" w:author="谭茜" w:date="2024-03-13T11:11:00Z"/>
          <w:del w:id="311" w:author="陈宇晖" w:date="2025-04-09T10:31:00Z"/>
          <w:rFonts w:ascii="CESI仿宋-GB2312" w:eastAsia="CESI仿宋-GB2312" w:hAnsi="CESI仿宋-GB2312" w:cs="CESI仿宋-GB2312"/>
          <w:b w:val="0"/>
          <w:bCs w:val="0"/>
          <w:sz w:val="32"/>
          <w:szCs w:val="32"/>
        </w:rPr>
        <w:pPrChange w:id="312" w:author="陈宇晖" w:date="2025-04-09T10:32:00Z">
          <w:pPr>
            <w:pStyle w:val="6"/>
          </w:pPr>
        </w:pPrChange>
      </w:pPr>
    </w:p>
    <w:p w:rsidR="00B03F1C" w:rsidDel="00BF270A" w:rsidRDefault="00B03F1C">
      <w:pPr>
        <w:pStyle w:val="6"/>
        <w:numPr>
          <w:ilvl w:val="255"/>
          <w:numId w:val="0"/>
        </w:numPr>
        <w:spacing w:before="0" w:after="0" w:line="500" w:lineRule="exact"/>
        <w:rPr>
          <w:ins w:id="313" w:author="谭茜" w:date="2024-03-13T11:11:00Z"/>
          <w:del w:id="314" w:author="陈宇晖" w:date="2025-04-09T10:31:00Z"/>
          <w:rFonts w:ascii="CESI仿宋-GB2312" w:eastAsia="CESI仿宋-GB2312" w:hAnsi="CESI仿宋-GB2312" w:cs="CESI仿宋-GB2312"/>
          <w:b w:val="0"/>
          <w:bCs w:val="0"/>
          <w:sz w:val="32"/>
          <w:szCs w:val="32"/>
        </w:rPr>
        <w:pPrChange w:id="315" w:author="陈宇晖" w:date="2025-04-09T10:32:00Z">
          <w:pPr>
            <w:pStyle w:val="6"/>
          </w:pPr>
        </w:pPrChange>
      </w:pPr>
    </w:p>
    <w:p w:rsidR="00B03F1C" w:rsidDel="00BF270A" w:rsidRDefault="00B03F1C">
      <w:pPr>
        <w:pStyle w:val="6"/>
        <w:numPr>
          <w:ilvl w:val="255"/>
          <w:numId w:val="0"/>
        </w:numPr>
        <w:spacing w:before="0" w:after="0" w:line="500" w:lineRule="exact"/>
        <w:rPr>
          <w:ins w:id="316" w:author="谭茜" w:date="2024-03-13T11:11:00Z"/>
          <w:del w:id="317" w:author="陈宇晖" w:date="2025-04-09T10:31:00Z"/>
          <w:rFonts w:ascii="CESI仿宋-GB2312" w:eastAsia="CESI仿宋-GB2312" w:hAnsi="CESI仿宋-GB2312" w:cs="CESI仿宋-GB2312"/>
          <w:b w:val="0"/>
          <w:bCs w:val="0"/>
          <w:sz w:val="32"/>
          <w:szCs w:val="32"/>
        </w:rPr>
        <w:pPrChange w:id="318" w:author="陈宇晖" w:date="2025-04-09T10:32:00Z">
          <w:pPr>
            <w:pStyle w:val="6"/>
          </w:pPr>
        </w:pPrChange>
      </w:pPr>
    </w:p>
    <w:p w:rsidR="00B03F1C" w:rsidDel="00BF270A" w:rsidRDefault="00B03F1C">
      <w:pPr>
        <w:pStyle w:val="6"/>
        <w:numPr>
          <w:ilvl w:val="255"/>
          <w:numId w:val="0"/>
        </w:numPr>
        <w:spacing w:before="0" w:after="0" w:line="500" w:lineRule="exact"/>
        <w:rPr>
          <w:ins w:id="319" w:author="谭茜" w:date="2024-03-13T11:11:00Z"/>
          <w:del w:id="320" w:author="陈宇晖" w:date="2025-04-09T10:31:00Z"/>
          <w:rFonts w:ascii="CESI仿宋-GB2312" w:eastAsia="CESI仿宋-GB2312" w:hAnsi="CESI仿宋-GB2312" w:cs="CESI仿宋-GB2312"/>
          <w:b w:val="0"/>
          <w:bCs w:val="0"/>
          <w:sz w:val="32"/>
          <w:szCs w:val="32"/>
        </w:rPr>
        <w:pPrChange w:id="321" w:author="陈宇晖" w:date="2025-04-09T10:32:00Z">
          <w:pPr>
            <w:pStyle w:val="6"/>
          </w:pPr>
        </w:pPrChange>
      </w:pPr>
    </w:p>
    <w:p w:rsidR="00B03F1C" w:rsidDel="00BF270A" w:rsidRDefault="00B03F1C">
      <w:pPr>
        <w:pStyle w:val="6"/>
        <w:numPr>
          <w:ilvl w:val="255"/>
          <w:numId w:val="0"/>
        </w:numPr>
        <w:spacing w:before="0" w:after="0" w:line="500" w:lineRule="exact"/>
        <w:rPr>
          <w:ins w:id="322" w:author="谭茜" w:date="2024-03-13T11:11:00Z"/>
          <w:del w:id="323" w:author="陈宇晖" w:date="2025-04-09T10:31:00Z"/>
          <w:rFonts w:ascii="CESI仿宋-GB2312" w:eastAsia="CESI仿宋-GB2312" w:hAnsi="CESI仿宋-GB2312" w:cs="CESI仿宋-GB2312"/>
          <w:b w:val="0"/>
          <w:bCs w:val="0"/>
          <w:sz w:val="32"/>
          <w:szCs w:val="32"/>
        </w:rPr>
        <w:pPrChange w:id="324" w:author="陈宇晖" w:date="2025-04-09T10:32:00Z">
          <w:pPr>
            <w:pStyle w:val="6"/>
          </w:pPr>
        </w:pPrChange>
      </w:pPr>
    </w:p>
    <w:p w:rsidR="00B03F1C" w:rsidDel="00BF270A" w:rsidRDefault="00B03F1C">
      <w:pPr>
        <w:pStyle w:val="6"/>
        <w:numPr>
          <w:ilvl w:val="255"/>
          <w:numId w:val="0"/>
        </w:numPr>
        <w:spacing w:before="0" w:after="0" w:line="500" w:lineRule="exact"/>
        <w:rPr>
          <w:ins w:id="325" w:author="谭茜" w:date="2024-03-13T11:11:00Z"/>
          <w:del w:id="326" w:author="陈宇晖" w:date="2025-04-09T10:31:00Z"/>
          <w:rFonts w:ascii="CESI仿宋-GB2312" w:eastAsia="CESI仿宋-GB2312" w:hAnsi="CESI仿宋-GB2312" w:cs="CESI仿宋-GB2312"/>
          <w:b w:val="0"/>
          <w:bCs w:val="0"/>
          <w:sz w:val="32"/>
          <w:szCs w:val="32"/>
        </w:rPr>
        <w:pPrChange w:id="327" w:author="陈宇晖" w:date="2025-04-09T10:32:00Z">
          <w:pPr>
            <w:pStyle w:val="6"/>
          </w:pPr>
        </w:pPrChange>
      </w:pPr>
    </w:p>
    <w:p w:rsidR="00B03F1C" w:rsidDel="00BF270A" w:rsidRDefault="00B03F1C">
      <w:pPr>
        <w:pStyle w:val="6"/>
        <w:numPr>
          <w:ilvl w:val="255"/>
          <w:numId w:val="0"/>
        </w:numPr>
        <w:spacing w:before="0" w:after="0" w:line="500" w:lineRule="exact"/>
        <w:rPr>
          <w:ins w:id="328" w:author="谭茜" w:date="2024-03-13T11:11:00Z"/>
          <w:del w:id="329" w:author="陈宇晖" w:date="2025-04-09T10:31:00Z"/>
          <w:rFonts w:ascii="CESI仿宋-GB2312" w:eastAsia="CESI仿宋-GB2312" w:hAnsi="CESI仿宋-GB2312" w:cs="CESI仿宋-GB2312"/>
          <w:b w:val="0"/>
          <w:bCs w:val="0"/>
          <w:sz w:val="32"/>
          <w:szCs w:val="32"/>
        </w:rPr>
        <w:pPrChange w:id="330" w:author="陈宇晖" w:date="2025-04-09T10:32:00Z">
          <w:pPr>
            <w:pStyle w:val="6"/>
          </w:pPr>
        </w:pPrChange>
      </w:pPr>
    </w:p>
    <w:p w:rsidR="00B03F1C" w:rsidRDefault="00F07A0A">
      <w:pPr>
        <w:spacing w:line="560" w:lineRule="exact"/>
        <w:jc w:val="center"/>
        <w:rPr>
          <w:ins w:id="331" w:author="谭茜" w:date="2024-03-13T11:11:00Z"/>
          <w:b/>
          <w:bCs/>
          <w:sz w:val="44"/>
          <w:szCs w:val="44"/>
        </w:rPr>
      </w:pPr>
      <w:ins w:id="332" w:author="谭茜" w:date="2024-03-13T11:11:00Z">
        <w:r>
          <w:rPr>
            <w:rFonts w:eastAsia="仿宋_GB2312" w:hint="eastAsia"/>
            <w:sz w:val="44"/>
            <w:szCs w:val="44"/>
            <w:lang w:bidi="ar"/>
          </w:rPr>
          <w:t>202</w:t>
        </w:r>
        <w:del w:id="333" w:author="陈宇晖" w:date="2025-04-03T10:40:00Z">
          <w:r w:rsidDel="009B172C">
            <w:rPr>
              <w:rFonts w:eastAsia="仿宋_GB2312" w:hint="eastAsia"/>
              <w:sz w:val="44"/>
              <w:szCs w:val="44"/>
              <w:lang w:bidi="ar"/>
            </w:rPr>
            <w:delText>5</w:delText>
          </w:r>
        </w:del>
      </w:ins>
      <w:ins w:id="334" w:author="陈宇晖" w:date="2025-04-03T10:40:00Z">
        <w:r w:rsidR="009B172C">
          <w:rPr>
            <w:rFonts w:eastAsia="仿宋_GB2312"/>
            <w:sz w:val="44"/>
            <w:szCs w:val="44"/>
            <w:lang w:bidi="ar"/>
          </w:rPr>
          <w:t>6</w:t>
        </w:r>
      </w:ins>
      <w:ins w:id="335" w:author="谭茜" w:date="2024-03-13T11:11:00Z">
        <w:r>
          <w:rPr>
            <w:rFonts w:ascii="方正小标宋简体" w:eastAsia="方正小标宋简体" w:hAnsi="方正小标宋简体" w:cs="方正小标宋简体" w:hint="eastAsia"/>
            <w:sz w:val="44"/>
            <w:szCs w:val="44"/>
          </w:rPr>
          <w:t>年广东省制造业当家重点任务保障专项企业技术改造资金项目</w:t>
        </w:r>
        <w:r>
          <w:rPr>
            <w:rFonts w:ascii="方正小标宋简体" w:eastAsia="方正小标宋简体" w:hAnsi="方正小标宋简体" w:cs="方正小标宋简体" w:hint="eastAsia"/>
            <w:color w:val="000000"/>
            <w:kern w:val="0"/>
            <w:sz w:val="44"/>
            <w:szCs w:val="44"/>
            <w:shd w:val="clear" w:color="auto" w:fill="FFFFFF"/>
          </w:rPr>
          <w:t>库申请材料要求</w:t>
        </w:r>
      </w:ins>
    </w:p>
    <w:p w:rsidR="00B03F1C" w:rsidRDefault="00B03F1C">
      <w:pPr>
        <w:spacing w:line="560" w:lineRule="exact"/>
        <w:ind w:firstLineChars="200" w:firstLine="640"/>
        <w:rPr>
          <w:ins w:id="336" w:author="谭茜" w:date="2024-03-13T11:11:00Z"/>
          <w:rFonts w:eastAsia="仿宋_GB2312"/>
          <w:color w:val="000000"/>
          <w:kern w:val="0"/>
          <w:sz w:val="32"/>
          <w:szCs w:val="32"/>
        </w:rPr>
      </w:pPr>
    </w:p>
    <w:p w:rsidR="00B03F1C" w:rsidRDefault="00F07A0A">
      <w:pPr>
        <w:spacing w:line="560" w:lineRule="exact"/>
        <w:ind w:firstLineChars="200" w:firstLine="640"/>
        <w:rPr>
          <w:ins w:id="337" w:author="谭茜" w:date="2024-03-13T11:11:00Z"/>
          <w:rFonts w:eastAsia="黑体"/>
          <w:color w:val="000000"/>
          <w:kern w:val="0"/>
          <w:sz w:val="32"/>
          <w:szCs w:val="32"/>
        </w:rPr>
      </w:pPr>
      <w:ins w:id="338" w:author="谭茜" w:date="2024-03-13T11:11:00Z">
        <w:r>
          <w:rPr>
            <w:rFonts w:eastAsia="黑体"/>
            <w:color w:val="000000"/>
            <w:kern w:val="0"/>
            <w:sz w:val="32"/>
            <w:szCs w:val="32"/>
          </w:rPr>
          <w:t>一、封面目录</w:t>
        </w:r>
      </w:ins>
    </w:p>
    <w:p w:rsidR="00B03F1C" w:rsidRPr="00ED358F" w:rsidRDefault="00F07A0A">
      <w:pPr>
        <w:spacing w:line="560" w:lineRule="exact"/>
        <w:ind w:firstLineChars="200" w:firstLine="640"/>
        <w:rPr>
          <w:ins w:id="339" w:author="谭茜" w:date="2024-03-13T11:11:00Z"/>
          <w:rFonts w:ascii="仿宋_GB2312" w:eastAsia="仿宋_GB2312" w:hAnsi="宋体" w:cs="宋体"/>
          <w:color w:val="000000"/>
          <w:kern w:val="0"/>
          <w:sz w:val="32"/>
          <w:szCs w:val="32"/>
          <w:rPrChange w:id="340" w:author="陈宇晖" w:date="2025-04-09T10:46:00Z">
            <w:rPr>
              <w:ins w:id="341" w:author="谭茜" w:date="2024-03-13T11:11:00Z"/>
              <w:rFonts w:ascii="仿宋_GB2312" w:eastAsia="仿宋_GB2312" w:hAnsi="仿宋_GB2312" w:cs="仿宋_GB2312"/>
              <w:color w:val="000000"/>
              <w:kern w:val="0"/>
              <w:sz w:val="32"/>
              <w:szCs w:val="32"/>
            </w:rPr>
          </w:rPrChange>
        </w:rPr>
      </w:pPr>
      <w:ins w:id="342" w:author="谭茜" w:date="2024-03-13T11:11:00Z">
        <w:r w:rsidRPr="00ED358F">
          <w:rPr>
            <w:rFonts w:ascii="仿宋_GB2312" w:eastAsia="仿宋_GB2312" w:hAnsi="宋体" w:cs="宋体" w:hint="eastAsia"/>
            <w:color w:val="000000"/>
            <w:kern w:val="0"/>
            <w:sz w:val="32"/>
            <w:szCs w:val="32"/>
            <w:rPrChange w:id="343" w:author="陈宇晖" w:date="2025-04-09T10:46:00Z">
              <w:rPr>
                <w:rFonts w:ascii="仿宋_GB2312" w:eastAsia="仿宋_GB2312" w:hAnsi="仿宋_GB2312" w:cs="仿宋_GB2312" w:hint="eastAsia"/>
                <w:color w:val="000000"/>
                <w:kern w:val="0"/>
                <w:sz w:val="32"/>
                <w:szCs w:val="32"/>
              </w:rPr>
            </w:rPrChange>
          </w:rPr>
          <w:t>封面统一标明为“</w:t>
        </w:r>
      </w:ins>
      <w:ins w:id="344" w:author="陈宇晖" w:date="2025-04-03T10:42:00Z">
        <w:r w:rsidR="005658C0" w:rsidRPr="00ED358F">
          <w:rPr>
            <w:rFonts w:ascii="仿宋_GB2312" w:eastAsia="仿宋_GB2312" w:hAnsi="宋体" w:cs="宋体"/>
            <w:color w:val="000000"/>
            <w:kern w:val="0"/>
            <w:sz w:val="32"/>
            <w:szCs w:val="32"/>
            <w:rPrChange w:id="345" w:author="陈宇晖" w:date="2025-04-09T10:46:00Z">
              <w:rPr>
                <w:rFonts w:ascii="CESI仿宋-GB2312" w:eastAsia="CESI仿宋-GB2312" w:hAnsi="CESI仿宋-GB2312" w:cs="CESI仿宋-GB2312"/>
                <w:color w:val="000000"/>
                <w:kern w:val="0"/>
                <w:sz w:val="32"/>
                <w:szCs w:val="32"/>
              </w:rPr>
            </w:rPrChange>
          </w:rPr>
          <w:t>2026年广东省制造业当家重点任务保障专项企业技术改造资金项目库申请报告</w:t>
        </w:r>
      </w:ins>
      <w:ins w:id="346" w:author="谭茜" w:date="2024-03-13T11:11:00Z">
        <w:del w:id="347" w:author="陈宇晖" w:date="2025-04-03T10:42:00Z">
          <w:r w:rsidRPr="00ED358F" w:rsidDel="005658C0">
            <w:rPr>
              <w:rFonts w:ascii="仿宋_GB2312" w:eastAsia="仿宋_GB2312" w:hAnsi="宋体" w:cs="宋体"/>
              <w:color w:val="000000"/>
              <w:kern w:val="0"/>
              <w:sz w:val="32"/>
              <w:szCs w:val="32"/>
              <w:rPrChange w:id="348" w:author="陈宇晖" w:date="2025-04-09T10:46:00Z">
                <w:rPr>
                  <w:rFonts w:eastAsia="仿宋_GB2312"/>
                  <w:sz w:val="32"/>
                  <w:szCs w:val="32"/>
                  <w:lang w:val="zh-CN"/>
                </w:rPr>
              </w:rPrChange>
            </w:rPr>
            <w:delText>202</w:delText>
          </w:r>
        </w:del>
        <w:del w:id="349" w:author="陈宇晖" w:date="2025-04-03T10:40:00Z">
          <w:r w:rsidRPr="00ED358F" w:rsidDel="009B172C">
            <w:rPr>
              <w:rFonts w:ascii="仿宋_GB2312" w:eastAsia="仿宋_GB2312" w:hAnsi="宋体" w:cs="宋体"/>
              <w:color w:val="000000"/>
              <w:kern w:val="0"/>
              <w:sz w:val="32"/>
              <w:szCs w:val="32"/>
              <w:rPrChange w:id="350" w:author="陈宇晖" w:date="2025-04-09T10:46:00Z">
                <w:rPr>
                  <w:rFonts w:eastAsia="仿宋_GB2312"/>
                  <w:sz w:val="32"/>
                  <w:szCs w:val="32"/>
                </w:rPr>
              </w:rPrChange>
            </w:rPr>
            <w:delText>5</w:delText>
          </w:r>
        </w:del>
        <w:del w:id="351" w:author="陈宇晖" w:date="2025-04-03T10:42:00Z">
          <w:r w:rsidRPr="00ED358F" w:rsidDel="005658C0">
            <w:rPr>
              <w:rFonts w:ascii="仿宋_GB2312" w:eastAsia="仿宋_GB2312" w:hAnsi="宋体" w:cs="宋体" w:hint="eastAsia"/>
              <w:color w:val="000000"/>
              <w:kern w:val="0"/>
              <w:sz w:val="32"/>
              <w:szCs w:val="32"/>
              <w:rPrChange w:id="352" w:author="陈宇晖" w:date="2025-04-09T10:46:00Z">
                <w:rPr>
                  <w:rFonts w:eastAsia="仿宋_GB2312" w:hint="eastAsia"/>
                  <w:sz w:val="32"/>
                  <w:szCs w:val="32"/>
                  <w:lang w:val="zh-CN"/>
                </w:rPr>
              </w:rPrChange>
            </w:rPr>
            <w:delText>年广东省制造业当家重点任务保障专项企业技术改造资金</w:delText>
          </w:r>
          <w:r w:rsidRPr="00ED358F" w:rsidDel="005658C0">
            <w:rPr>
              <w:rFonts w:ascii="仿宋_GB2312" w:eastAsia="仿宋_GB2312" w:hAnsi="宋体" w:cs="宋体" w:hint="eastAsia"/>
              <w:color w:val="000000"/>
              <w:kern w:val="0"/>
              <w:sz w:val="32"/>
              <w:szCs w:val="32"/>
              <w:rPrChange w:id="353" w:author="陈宇晖" w:date="2025-04-09T10:46:00Z">
                <w:rPr>
                  <w:rFonts w:ascii="仿宋_GB2312" w:eastAsia="仿宋_GB2312" w:hAnsi="仿宋_GB2312" w:cs="仿宋_GB2312" w:hint="eastAsia"/>
                  <w:color w:val="000000"/>
                  <w:kern w:val="0"/>
                  <w:sz w:val="32"/>
                  <w:szCs w:val="32"/>
                </w:rPr>
              </w:rPrChange>
            </w:rPr>
            <w:delText>项目库申请报告</w:delText>
          </w:r>
        </w:del>
        <w:r w:rsidRPr="00ED358F">
          <w:rPr>
            <w:rFonts w:ascii="仿宋_GB2312" w:eastAsia="仿宋_GB2312" w:hAnsi="宋体" w:cs="宋体" w:hint="eastAsia"/>
            <w:color w:val="000000"/>
            <w:kern w:val="0"/>
            <w:sz w:val="32"/>
            <w:szCs w:val="32"/>
            <w:rPrChange w:id="354" w:author="陈宇晖" w:date="2025-04-09T10:46:00Z">
              <w:rPr>
                <w:rFonts w:ascii="仿宋_GB2312" w:eastAsia="仿宋_GB2312" w:hAnsi="仿宋_GB2312" w:cs="仿宋_GB2312" w:hint="eastAsia"/>
                <w:color w:val="000000"/>
                <w:kern w:val="0"/>
                <w:sz w:val="32"/>
                <w:szCs w:val="32"/>
              </w:rPr>
            </w:rPrChange>
          </w:rPr>
          <w:t>”，标明申报单位、申报日期和支持方式，目录应列明所提交的各种文件材料及页码。</w:t>
        </w:r>
      </w:ins>
    </w:p>
    <w:p w:rsidR="00B03F1C" w:rsidRPr="00B03F1C" w:rsidRDefault="00F07A0A">
      <w:pPr>
        <w:spacing w:line="560" w:lineRule="exact"/>
        <w:ind w:firstLineChars="200" w:firstLine="640"/>
        <w:rPr>
          <w:ins w:id="355" w:author="谭茜" w:date="2024-03-13T11:11:00Z"/>
          <w:rFonts w:ascii="CESI仿宋-GB2312" w:eastAsia="CESI仿宋-GB2312" w:hAnsi="CESI仿宋-GB2312" w:cs="CESI仿宋-GB2312"/>
          <w:color w:val="000000"/>
          <w:kern w:val="0"/>
          <w:sz w:val="32"/>
          <w:szCs w:val="32"/>
          <w:rPrChange w:id="356" w:author="谭茜" w:date="2024-03-26T17:21:00Z">
            <w:rPr>
              <w:ins w:id="357" w:author="谭茜" w:date="2024-03-13T11:11:00Z"/>
              <w:rFonts w:eastAsia="仿宋_GB2312"/>
              <w:color w:val="000000"/>
              <w:kern w:val="0"/>
              <w:sz w:val="32"/>
              <w:szCs w:val="32"/>
            </w:rPr>
          </w:rPrChange>
        </w:rPr>
      </w:pPr>
      <w:ins w:id="358" w:author="谭茜" w:date="2024-03-13T11:11:00Z">
        <w:r>
          <w:rPr>
            <w:rFonts w:eastAsia="黑体"/>
            <w:color w:val="000000"/>
            <w:kern w:val="0"/>
            <w:sz w:val="32"/>
            <w:szCs w:val="32"/>
          </w:rPr>
          <w:t>二、</w:t>
        </w:r>
        <w:r>
          <w:rPr>
            <w:rFonts w:eastAsia="黑体"/>
            <w:sz w:val="32"/>
            <w:szCs w:val="32"/>
          </w:rPr>
          <w:t>项目资金申请表</w:t>
        </w:r>
        <w:r>
          <w:rPr>
            <w:rFonts w:ascii="CESI仿宋-GB2312" w:eastAsia="CESI仿宋-GB2312" w:hAnsi="CESI仿宋-GB2312" w:cs="CESI仿宋-GB2312" w:hint="eastAsia"/>
            <w:sz w:val="32"/>
            <w:szCs w:val="32"/>
            <w:rPrChange w:id="359" w:author="谭茜" w:date="2024-03-26T17:21:00Z">
              <w:rPr>
                <w:rFonts w:eastAsia="仿宋_GB2312" w:hint="eastAsia"/>
                <w:sz w:val="32"/>
                <w:szCs w:val="32"/>
              </w:rPr>
            </w:rPrChange>
          </w:rPr>
          <w:t>（见附件</w:t>
        </w:r>
        <w:del w:id="360" w:author="陈宇晖" w:date="2025-04-09T11:22:00Z">
          <w:r w:rsidDel="000E68E4">
            <w:rPr>
              <w:rFonts w:ascii="CESI仿宋-GB2312" w:eastAsia="CESI仿宋-GB2312" w:hAnsi="CESI仿宋-GB2312" w:cs="CESI仿宋-GB2312"/>
              <w:sz w:val="32"/>
              <w:szCs w:val="32"/>
              <w:rPrChange w:id="361" w:author="谭茜" w:date="2024-03-26T17:21:00Z">
                <w:rPr>
                  <w:rFonts w:eastAsia="仿宋_GB2312"/>
                  <w:sz w:val="32"/>
                  <w:szCs w:val="32"/>
                </w:rPr>
              </w:rPrChange>
            </w:rPr>
            <w:delText>5</w:delText>
          </w:r>
        </w:del>
      </w:ins>
      <w:ins w:id="362" w:author="陈宇晖" w:date="2025-04-09T11:22:00Z">
        <w:r w:rsidR="000E68E4">
          <w:rPr>
            <w:rFonts w:ascii="CESI仿宋-GB2312" w:eastAsia="CESI仿宋-GB2312" w:hAnsi="CESI仿宋-GB2312" w:cs="CESI仿宋-GB2312"/>
            <w:sz w:val="32"/>
            <w:szCs w:val="32"/>
          </w:rPr>
          <w:t>3</w:t>
        </w:r>
      </w:ins>
      <w:ins w:id="363" w:author="谭茜" w:date="2024-03-13T11:11:00Z">
        <w:r>
          <w:rPr>
            <w:rFonts w:ascii="CESI仿宋-GB2312" w:eastAsia="CESI仿宋-GB2312" w:hAnsi="CESI仿宋-GB2312" w:cs="CESI仿宋-GB2312" w:hint="eastAsia"/>
            <w:sz w:val="32"/>
            <w:szCs w:val="32"/>
            <w:rPrChange w:id="364" w:author="谭茜" w:date="2024-03-26T17:21:00Z">
              <w:rPr>
                <w:rFonts w:eastAsia="仿宋_GB2312" w:hint="eastAsia"/>
                <w:sz w:val="32"/>
                <w:szCs w:val="32"/>
              </w:rPr>
            </w:rPrChange>
          </w:rPr>
          <w:t>）</w:t>
        </w:r>
      </w:ins>
    </w:p>
    <w:p w:rsidR="00B03F1C" w:rsidRDefault="00F07A0A">
      <w:pPr>
        <w:spacing w:line="560" w:lineRule="exact"/>
        <w:ind w:firstLineChars="200" w:firstLine="640"/>
        <w:rPr>
          <w:ins w:id="365" w:author="谭茜" w:date="2024-03-13T11:11:00Z"/>
          <w:rFonts w:eastAsia="黑体"/>
          <w:color w:val="000000"/>
          <w:kern w:val="0"/>
          <w:sz w:val="32"/>
          <w:szCs w:val="32"/>
        </w:rPr>
      </w:pPr>
      <w:ins w:id="366" w:author="谭茜" w:date="2024-03-13T11:11:00Z">
        <w:r>
          <w:rPr>
            <w:rFonts w:eastAsia="黑体"/>
            <w:color w:val="000000"/>
            <w:kern w:val="0"/>
            <w:sz w:val="32"/>
            <w:szCs w:val="32"/>
          </w:rPr>
          <w:t>三、申请报告</w:t>
        </w:r>
      </w:ins>
    </w:p>
    <w:p w:rsidR="00B03F1C" w:rsidRPr="00ED358F" w:rsidRDefault="00F07A0A">
      <w:pPr>
        <w:spacing w:line="560" w:lineRule="exact"/>
        <w:ind w:firstLineChars="200" w:firstLine="640"/>
        <w:rPr>
          <w:ins w:id="367" w:author="谭茜" w:date="2024-03-13T11:11:00Z"/>
          <w:rFonts w:ascii="仿宋_GB2312" w:eastAsia="仿宋_GB2312" w:hAnsi="宋体" w:cs="宋体"/>
          <w:color w:val="000000"/>
          <w:kern w:val="0"/>
          <w:sz w:val="32"/>
          <w:szCs w:val="32"/>
          <w:rPrChange w:id="368" w:author="陈宇晖" w:date="2025-04-09T10:46:00Z">
            <w:rPr>
              <w:ins w:id="369" w:author="谭茜" w:date="2024-03-13T11:11:00Z"/>
              <w:rFonts w:eastAsia="仿宋_GB2312"/>
              <w:sz w:val="32"/>
              <w:szCs w:val="32"/>
            </w:rPr>
          </w:rPrChange>
        </w:rPr>
      </w:pPr>
      <w:ins w:id="370" w:author="谭茜" w:date="2024-03-13T11:11:00Z">
        <w:r w:rsidRPr="00ED358F">
          <w:rPr>
            <w:rFonts w:ascii="仿宋_GB2312" w:eastAsia="仿宋_GB2312" w:hAnsi="宋体" w:cs="宋体"/>
            <w:color w:val="000000"/>
            <w:kern w:val="0"/>
            <w:sz w:val="32"/>
            <w:szCs w:val="32"/>
            <w:rPrChange w:id="371" w:author="陈宇晖" w:date="2025-04-09T10:46:00Z">
              <w:rPr>
                <w:rFonts w:eastAsia="仿宋_GB2312"/>
                <w:sz w:val="32"/>
                <w:szCs w:val="32"/>
                <w:lang w:val="zh-CN"/>
              </w:rPr>
            </w:rPrChange>
          </w:rPr>
          <w:t>202</w:t>
        </w:r>
        <w:del w:id="372" w:author="陈宇晖" w:date="2025-04-03T10:40:00Z">
          <w:r w:rsidRPr="00ED358F" w:rsidDel="009B172C">
            <w:rPr>
              <w:rFonts w:ascii="仿宋_GB2312" w:eastAsia="仿宋_GB2312" w:hAnsi="宋体" w:cs="宋体"/>
              <w:color w:val="000000"/>
              <w:kern w:val="0"/>
              <w:sz w:val="32"/>
              <w:szCs w:val="32"/>
              <w:rPrChange w:id="373" w:author="陈宇晖" w:date="2025-04-09T10:46:00Z">
                <w:rPr>
                  <w:rFonts w:eastAsia="仿宋_GB2312"/>
                  <w:sz w:val="32"/>
                  <w:szCs w:val="32"/>
                </w:rPr>
              </w:rPrChange>
            </w:rPr>
            <w:delText>5</w:delText>
          </w:r>
        </w:del>
      </w:ins>
      <w:ins w:id="374" w:author="陈宇晖" w:date="2025-04-03T10:40:00Z">
        <w:r w:rsidR="009B172C" w:rsidRPr="00ED358F">
          <w:rPr>
            <w:rFonts w:ascii="仿宋_GB2312" w:eastAsia="仿宋_GB2312" w:hAnsi="宋体" w:cs="宋体"/>
            <w:color w:val="000000"/>
            <w:kern w:val="0"/>
            <w:sz w:val="32"/>
            <w:szCs w:val="32"/>
            <w:rPrChange w:id="375" w:author="陈宇晖" w:date="2025-04-09T10:46:00Z">
              <w:rPr>
                <w:rFonts w:ascii="CESI仿宋-GB2312" w:eastAsia="CESI仿宋-GB2312" w:hAnsi="CESI仿宋-GB2312" w:cs="CESI仿宋-GB2312"/>
                <w:sz w:val="32"/>
                <w:szCs w:val="32"/>
              </w:rPr>
            </w:rPrChange>
          </w:rPr>
          <w:t>6</w:t>
        </w:r>
      </w:ins>
      <w:ins w:id="376" w:author="谭茜" w:date="2024-03-13T11:11:00Z">
        <w:r w:rsidRPr="00ED358F">
          <w:rPr>
            <w:rFonts w:ascii="仿宋_GB2312" w:eastAsia="仿宋_GB2312" w:hAnsi="宋体" w:cs="宋体" w:hint="eastAsia"/>
            <w:color w:val="000000"/>
            <w:kern w:val="0"/>
            <w:sz w:val="32"/>
            <w:szCs w:val="32"/>
            <w:rPrChange w:id="377" w:author="陈宇晖" w:date="2025-04-09T10:46:00Z">
              <w:rPr>
                <w:rFonts w:eastAsia="仿宋_GB2312" w:hint="eastAsia"/>
                <w:sz w:val="32"/>
                <w:szCs w:val="32"/>
                <w:lang w:val="zh-CN"/>
              </w:rPr>
            </w:rPrChange>
          </w:rPr>
          <w:t>年广东省制造业当家重点任务保障专项企业技术改造资金</w:t>
        </w:r>
        <w:r w:rsidRPr="00ED358F">
          <w:rPr>
            <w:rFonts w:ascii="仿宋_GB2312" w:eastAsia="仿宋_GB2312" w:hAnsi="宋体" w:cs="宋体" w:hint="eastAsia"/>
            <w:color w:val="000000"/>
            <w:kern w:val="0"/>
            <w:sz w:val="32"/>
            <w:szCs w:val="32"/>
            <w:rPrChange w:id="378" w:author="陈宇晖" w:date="2025-04-09T10:46:00Z">
              <w:rPr>
                <w:rFonts w:ascii="仿宋_GB2312" w:eastAsia="仿宋_GB2312" w:hAnsi="仿宋_GB2312" w:cs="仿宋_GB2312" w:hint="eastAsia"/>
                <w:sz w:val="32"/>
                <w:szCs w:val="32"/>
              </w:rPr>
            </w:rPrChange>
          </w:rPr>
          <w:t>项目申请报告编写提纲：</w:t>
        </w:r>
      </w:ins>
    </w:p>
    <w:p w:rsidR="009174D7" w:rsidRPr="009174D7" w:rsidRDefault="009174D7">
      <w:pPr>
        <w:ind w:firstLineChars="200" w:firstLine="643"/>
        <w:jc w:val="left"/>
        <w:rPr>
          <w:ins w:id="379" w:author="陈宇晖" w:date="2025-04-03T10:50:00Z"/>
          <w:rFonts w:ascii="宋体" w:hAnsi="宋体" w:cs="宋体"/>
          <w:kern w:val="0"/>
          <w:sz w:val="24"/>
        </w:rPr>
        <w:pPrChange w:id="380" w:author="陈宇晖" w:date="2025-04-09T10:32:00Z">
          <w:pPr>
            <w:widowControl/>
            <w:jc w:val="left"/>
          </w:pPr>
        </w:pPrChange>
      </w:pPr>
      <w:ins w:id="381" w:author="陈宇晖" w:date="2025-04-03T10:51:00Z">
        <w:r>
          <w:rPr>
            <w:rFonts w:ascii="TimesNewRomanPS-BoldMT" w:hAnsi="TimesNewRomanPS-BoldMT" w:cs="宋体" w:hint="eastAsia"/>
            <w:b/>
            <w:bCs/>
            <w:color w:val="000000"/>
            <w:kern w:val="0"/>
            <w:sz w:val="32"/>
            <w:szCs w:val="32"/>
          </w:rPr>
          <w:t>（一）</w:t>
        </w:r>
      </w:ins>
      <w:ins w:id="382" w:author="陈宇晖" w:date="2025-04-03T10:50:00Z">
        <w:r w:rsidRPr="009174D7">
          <w:rPr>
            <w:rFonts w:ascii="仿宋_GB2312" w:eastAsia="仿宋_GB2312" w:hAnsi="宋体" w:cs="宋体" w:hint="eastAsia"/>
            <w:b/>
            <w:bCs/>
            <w:color w:val="000000"/>
            <w:kern w:val="0"/>
            <w:sz w:val="32"/>
            <w:szCs w:val="32"/>
          </w:rPr>
          <w:t xml:space="preserve">项目单位基本情况 </w:t>
        </w:r>
      </w:ins>
    </w:p>
    <w:p w:rsidR="009174D7" w:rsidRPr="009174D7" w:rsidRDefault="009174D7">
      <w:pPr>
        <w:ind w:firstLineChars="200" w:firstLine="640"/>
        <w:jc w:val="left"/>
        <w:rPr>
          <w:ins w:id="383" w:author="陈宇晖" w:date="2025-04-03T10:50:00Z"/>
          <w:rFonts w:ascii="宋体" w:hAnsi="宋体" w:cs="宋体"/>
          <w:kern w:val="0"/>
          <w:sz w:val="24"/>
        </w:rPr>
        <w:pPrChange w:id="384" w:author="陈宇晖" w:date="2025-04-09T10:32:00Z">
          <w:pPr>
            <w:widowControl/>
            <w:jc w:val="left"/>
          </w:pPr>
        </w:pPrChange>
      </w:pPr>
      <w:ins w:id="385" w:author="陈宇晖" w:date="2025-04-03T10:50:00Z">
        <w:r w:rsidRPr="009174D7">
          <w:rPr>
            <w:rFonts w:ascii="仿宋_GB2312" w:eastAsia="仿宋_GB2312" w:hAnsi="宋体" w:cs="宋体" w:hint="eastAsia"/>
            <w:color w:val="000000"/>
            <w:kern w:val="0"/>
            <w:sz w:val="32"/>
            <w:szCs w:val="32"/>
          </w:rPr>
          <w:t>设立情况，主营业务情况，近期财务状况，主要投资项目，固定资产，职工及技术人员数，厂房面积等。</w:t>
        </w:r>
      </w:ins>
    </w:p>
    <w:p w:rsidR="009174D7" w:rsidRPr="009174D7" w:rsidRDefault="009174D7">
      <w:pPr>
        <w:ind w:firstLineChars="200" w:firstLine="643"/>
        <w:jc w:val="left"/>
        <w:rPr>
          <w:ins w:id="386" w:author="陈宇晖" w:date="2025-04-03T10:50:00Z"/>
          <w:rFonts w:ascii="宋体" w:hAnsi="宋体" w:cs="宋体"/>
          <w:kern w:val="0"/>
          <w:sz w:val="24"/>
        </w:rPr>
        <w:pPrChange w:id="387" w:author="陈宇晖" w:date="2025-04-09T10:32:00Z">
          <w:pPr>
            <w:widowControl/>
            <w:jc w:val="left"/>
          </w:pPr>
        </w:pPrChange>
      </w:pPr>
      <w:ins w:id="388" w:author="陈宇晖" w:date="2025-04-03T10:51:00Z">
        <w:r>
          <w:rPr>
            <w:rFonts w:ascii="TimesNewRomanPS-BoldMT" w:hAnsi="TimesNewRomanPS-BoldMT" w:cs="宋体" w:hint="eastAsia"/>
            <w:b/>
            <w:bCs/>
            <w:color w:val="000000"/>
            <w:kern w:val="0"/>
            <w:sz w:val="32"/>
            <w:szCs w:val="32"/>
          </w:rPr>
          <w:t>（二）</w:t>
        </w:r>
      </w:ins>
      <w:ins w:id="389" w:author="陈宇晖" w:date="2025-04-03T10:50:00Z">
        <w:r w:rsidRPr="009174D7">
          <w:rPr>
            <w:rFonts w:ascii="仿宋_GB2312" w:eastAsia="仿宋_GB2312" w:hAnsi="宋体" w:cs="宋体" w:hint="eastAsia"/>
            <w:b/>
            <w:bCs/>
            <w:color w:val="000000"/>
            <w:kern w:val="0"/>
            <w:sz w:val="32"/>
            <w:szCs w:val="32"/>
          </w:rPr>
          <w:t xml:space="preserve">项目实施情况 </w:t>
        </w:r>
      </w:ins>
    </w:p>
    <w:p w:rsidR="009174D7" w:rsidRPr="009174D7" w:rsidRDefault="009174D7">
      <w:pPr>
        <w:ind w:firstLineChars="200" w:firstLine="640"/>
        <w:jc w:val="left"/>
        <w:rPr>
          <w:ins w:id="390" w:author="陈宇晖" w:date="2025-04-03T10:50:00Z"/>
          <w:rFonts w:ascii="宋体" w:hAnsi="宋体" w:cs="宋体"/>
          <w:kern w:val="0"/>
          <w:sz w:val="24"/>
        </w:rPr>
        <w:pPrChange w:id="391" w:author="陈宇晖" w:date="2025-04-09T10:32:00Z">
          <w:pPr>
            <w:widowControl/>
            <w:jc w:val="left"/>
          </w:pPr>
        </w:pPrChange>
      </w:pPr>
      <w:ins w:id="392" w:author="陈宇晖" w:date="2025-04-03T10:51:00Z">
        <w:r>
          <w:rPr>
            <w:rFonts w:ascii="仿宋_GB2312" w:eastAsia="仿宋_GB2312" w:hAnsi="宋体" w:cs="宋体" w:hint="eastAsia"/>
            <w:color w:val="000000"/>
            <w:kern w:val="0"/>
            <w:sz w:val="32"/>
            <w:szCs w:val="32"/>
          </w:rPr>
          <w:t>1</w:t>
        </w:r>
        <w:r>
          <w:rPr>
            <w:rFonts w:ascii="仿宋_GB2312" w:eastAsia="仿宋_GB2312" w:hAnsi="宋体" w:cs="宋体"/>
            <w:color w:val="000000"/>
            <w:kern w:val="0"/>
            <w:sz w:val="32"/>
            <w:szCs w:val="32"/>
          </w:rPr>
          <w:t>.</w:t>
        </w:r>
      </w:ins>
      <w:ins w:id="393" w:author="陈宇晖" w:date="2025-04-03T10:50:00Z">
        <w:r w:rsidRPr="009174D7">
          <w:rPr>
            <w:rFonts w:ascii="仿宋_GB2312" w:eastAsia="仿宋_GB2312" w:hAnsi="宋体" w:cs="宋体" w:hint="eastAsia"/>
            <w:color w:val="000000"/>
            <w:kern w:val="0"/>
            <w:sz w:val="32"/>
            <w:szCs w:val="32"/>
          </w:rPr>
          <w:t>项目评价依据。项目备案、核准或审批文件、项目建设目标、主要建设内容、项目建设期限、项目总投资、资金来源等。</w:t>
        </w:r>
      </w:ins>
    </w:p>
    <w:p w:rsidR="009174D7" w:rsidRPr="009174D7" w:rsidRDefault="009174D7">
      <w:pPr>
        <w:ind w:firstLineChars="200" w:firstLine="640"/>
        <w:jc w:val="left"/>
        <w:rPr>
          <w:ins w:id="394" w:author="陈宇晖" w:date="2025-04-03T10:50:00Z"/>
          <w:rFonts w:ascii="宋体" w:hAnsi="宋体" w:cs="宋体"/>
          <w:kern w:val="0"/>
          <w:sz w:val="24"/>
        </w:rPr>
        <w:pPrChange w:id="395" w:author="陈宇晖" w:date="2025-04-09T10:32:00Z">
          <w:pPr>
            <w:widowControl/>
            <w:jc w:val="left"/>
          </w:pPr>
        </w:pPrChange>
      </w:pPr>
      <w:ins w:id="396" w:author="陈宇晖" w:date="2025-04-03T10:51:00Z">
        <w:r>
          <w:rPr>
            <w:rFonts w:ascii="仿宋_GB2312" w:eastAsia="仿宋_GB2312" w:hAnsi="宋体" w:cs="宋体" w:hint="eastAsia"/>
            <w:color w:val="000000"/>
            <w:kern w:val="0"/>
            <w:sz w:val="32"/>
            <w:szCs w:val="32"/>
          </w:rPr>
          <w:t>2</w:t>
        </w:r>
        <w:r>
          <w:rPr>
            <w:rFonts w:ascii="仿宋_GB2312" w:eastAsia="仿宋_GB2312" w:hAnsi="宋体" w:cs="宋体"/>
            <w:color w:val="000000"/>
            <w:kern w:val="0"/>
            <w:sz w:val="32"/>
            <w:szCs w:val="32"/>
          </w:rPr>
          <w:t>.</w:t>
        </w:r>
      </w:ins>
      <w:ins w:id="397" w:author="陈宇晖" w:date="2025-04-03T10:50:00Z">
        <w:r w:rsidRPr="009174D7">
          <w:rPr>
            <w:rFonts w:ascii="仿宋_GB2312" w:eastAsia="仿宋_GB2312" w:hAnsi="宋体" w:cs="宋体" w:hint="eastAsia"/>
            <w:color w:val="000000"/>
            <w:kern w:val="0"/>
            <w:sz w:val="32"/>
            <w:szCs w:val="32"/>
          </w:rPr>
          <w:t>投资完成情况。包括总投资、固定资产投资完成情况以及资金筹措、使用情况等；财务决算情况，投资节约或超支情况及原因分析等。</w:t>
        </w:r>
      </w:ins>
    </w:p>
    <w:p w:rsidR="009174D7" w:rsidRPr="009174D7" w:rsidRDefault="009174D7">
      <w:pPr>
        <w:ind w:firstLineChars="200" w:firstLine="640"/>
        <w:jc w:val="left"/>
        <w:rPr>
          <w:ins w:id="398" w:author="陈宇晖" w:date="2025-04-03T10:50:00Z"/>
          <w:rFonts w:ascii="宋体" w:hAnsi="宋体" w:cs="宋体"/>
          <w:kern w:val="0"/>
          <w:sz w:val="24"/>
        </w:rPr>
        <w:pPrChange w:id="399" w:author="陈宇晖" w:date="2025-04-09T10:32:00Z">
          <w:pPr>
            <w:widowControl/>
            <w:jc w:val="left"/>
          </w:pPr>
        </w:pPrChange>
      </w:pPr>
      <w:ins w:id="400" w:author="陈宇晖" w:date="2025-04-03T10:51:00Z">
        <w:r>
          <w:rPr>
            <w:rFonts w:ascii="仿宋_GB2312" w:eastAsia="仿宋_GB2312" w:hAnsi="宋体" w:cs="宋体" w:hint="eastAsia"/>
            <w:color w:val="000000"/>
            <w:kern w:val="0"/>
            <w:sz w:val="32"/>
            <w:szCs w:val="32"/>
          </w:rPr>
          <w:t>3</w:t>
        </w:r>
        <w:r>
          <w:rPr>
            <w:rFonts w:ascii="仿宋_GB2312" w:eastAsia="仿宋_GB2312" w:hAnsi="宋体" w:cs="宋体"/>
            <w:color w:val="000000"/>
            <w:kern w:val="0"/>
            <w:sz w:val="32"/>
            <w:szCs w:val="32"/>
          </w:rPr>
          <w:t>.</w:t>
        </w:r>
      </w:ins>
      <w:ins w:id="401" w:author="陈宇晖" w:date="2025-04-03T10:50:00Z">
        <w:r w:rsidRPr="009174D7">
          <w:rPr>
            <w:rFonts w:ascii="仿宋_GB2312" w:eastAsia="仿宋_GB2312" w:hAnsi="宋体" w:cs="宋体" w:hint="eastAsia"/>
            <w:color w:val="000000"/>
            <w:kern w:val="0"/>
            <w:sz w:val="32"/>
            <w:szCs w:val="32"/>
          </w:rPr>
          <w:t>改造内容完成情况。包括总目标完成情况、用地情况；</w:t>
        </w:r>
        <w:r w:rsidRPr="009174D7">
          <w:rPr>
            <w:rFonts w:ascii="仿宋_GB2312" w:eastAsia="仿宋_GB2312" w:hAnsi="宋体" w:cs="宋体" w:hint="eastAsia"/>
            <w:color w:val="000000"/>
            <w:kern w:val="0"/>
            <w:sz w:val="32"/>
            <w:szCs w:val="32"/>
          </w:rPr>
          <w:lastRenderedPageBreak/>
          <w:t>厂房建筑面积、设备、公用设施建设、安装工程等完成情况；列明项目新增设备清单，涉及设备名称、型号规格、产地、数量、金额以及资产登记时间等情况。实施过程中如有变更的，要说明变更原因、变更内容和批准单位。</w:t>
        </w:r>
      </w:ins>
    </w:p>
    <w:p w:rsidR="009174D7" w:rsidRPr="009174D7" w:rsidRDefault="009174D7">
      <w:pPr>
        <w:ind w:firstLineChars="200" w:firstLine="643"/>
        <w:jc w:val="left"/>
        <w:rPr>
          <w:ins w:id="402" w:author="陈宇晖" w:date="2025-04-03T10:50:00Z"/>
          <w:rFonts w:ascii="宋体" w:hAnsi="宋体" w:cs="宋体"/>
          <w:kern w:val="0"/>
          <w:sz w:val="24"/>
        </w:rPr>
        <w:pPrChange w:id="403" w:author="陈宇晖" w:date="2025-04-09T10:32:00Z">
          <w:pPr>
            <w:widowControl/>
            <w:jc w:val="left"/>
          </w:pPr>
        </w:pPrChange>
      </w:pPr>
      <w:ins w:id="404" w:author="陈宇晖" w:date="2025-04-03T10:51:00Z">
        <w:r>
          <w:rPr>
            <w:rFonts w:ascii="TimesNewRomanPS-BoldMT" w:hAnsi="TimesNewRomanPS-BoldMT" w:cs="宋体" w:hint="eastAsia"/>
            <w:b/>
            <w:bCs/>
            <w:color w:val="000000"/>
            <w:kern w:val="0"/>
            <w:sz w:val="32"/>
            <w:szCs w:val="32"/>
          </w:rPr>
          <w:t>（三）</w:t>
        </w:r>
      </w:ins>
      <w:bookmarkStart w:id="405" w:name="_Hlk195809128"/>
      <w:ins w:id="406" w:author="陈宇晖" w:date="2025-04-03T10:50:00Z">
        <w:r w:rsidRPr="009174D7">
          <w:rPr>
            <w:rFonts w:ascii="仿宋_GB2312" w:eastAsia="仿宋_GB2312" w:hAnsi="宋体" w:cs="宋体" w:hint="eastAsia"/>
            <w:b/>
            <w:bCs/>
            <w:color w:val="000000"/>
            <w:kern w:val="0"/>
            <w:sz w:val="32"/>
            <w:szCs w:val="32"/>
          </w:rPr>
          <w:t>技术经济社会效益情况</w:t>
        </w:r>
        <w:bookmarkEnd w:id="405"/>
      </w:ins>
    </w:p>
    <w:p w:rsidR="009174D7" w:rsidRPr="009174D7" w:rsidRDefault="009174D7">
      <w:pPr>
        <w:ind w:firstLineChars="200" w:firstLine="640"/>
        <w:jc w:val="left"/>
        <w:rPr>
          <w:ins w:id="407" w:author="陈宇晖" w:date="2025-04-03T10:50:00Z"/>
          <w:rFonts w:ascii="宋体" w:hAnsi="宋体" w:cs="宋体"/>
          <w:kern w:val="0"/>
          <w:sz w:val="24"/>
        </w:rPr>
        <w:pPrChange w:id="408" w:author="陈宇晖" w:date="2025-04-09T10:32:00Z">
          <w:pPr>
            <w:widowControl/>
            <w:jc w:val="left"/>
          </w:pPr>
        </w:pPrChange>
      </w:pPr>
      <w:ins w:id="409" w:author="陈宇晖" w:date="2025-04-03T10:52:00Z">
        <w:r>
          <w:rPr>
            <w:rFonts w:ascii="仿宋_GB2312" w:eastAsia="仿宋_GB2312" w:hAnsi="宋体" w:cs="宋体" w:hint="eastAsia"/>
            <w:color w:val="000000"/>
            <w:kern w:val="0"/>
            <w:sz w:val="32"/>
            <w:szCs w:val="32"/>
          </w:rPr>
          <w:t>1</w:t>
        </w:r>
        <w:r>
          <w:rPr>
            <w:rFonts w:ascii="仿宋_GB2312" w:eastAsia="仿宋_GB2312" w:hAnsi="宋体" w:cs="宋体"/>
            <w:color w:val="000000"/>
            <w:kern w:val="0"/>
            <w:sz w:val="32"/>
            <w:szCs w:val="32"/>
          </w:rPr>
          <w:t>.</w:t>
        </w:r>
      </w:ins>
      <w:ins w:id="410" w:author="陈宇晖" w:date="2025-04-03T10:50:00Z">
        <w:r w:rsidRPr="009174D7">
          <w:rPr>
            <w:rFonts w:ascii="仿宋_GB2312" w:eastAsia="仿宋_GB2312" w:hAnsi="宋体" w:cs="宋体" w:hint="eastAsia"/>
            <w:color w:val="000000"/>
            <w:kern w:val="0"/>
            <w:sz w:val="32"/>
            <w:szCs w:val="32"/>
          </w:rPr>
          <w:t>技术进步情况。改造前后的产品（服务）生产能力、产品质量、技术性能指标情况，以及信息化技术应用情况、推动行业技术进步情况等。</w:t>
        </w:r>
      </w:ins>
    </w:p>
    <w:p w:rsidR="009174D7" w:rsidRPr="009174D7" w:rsidRDefault="009174D7">
      <w:pPr>
        <w:ind w:firstLineChars="200" w:firstLine="640"/>
        <w:jc w:val="left"/>
        <w:rPr>
          <w:ins w:id="411" w:author="陈宇晖" w:date="2025-04-03T10:50:00Z"/>
          <w:rFonts w:ascii="宋体" w:hAnsi="宋体" w:cs="宋体"/>
          <w:kern w:val="0"/>
          <w:sz w:val="24"/>
        </w:rPr>
        <w:pPrChange w:id="412" w:author="陈宇晖" w:date="2025-04-09T10:32:00Z">
          <w:pPr>
            <w:widowControl/>
            <w:jc w:val="left"/>
          </w:pPr>
        </w:pPrChange>
      </w:pPr>
      <w:ins w:id="413" w:author="陈宇晖" w:date="2025-04-03T10:52:00Z">
        <w:r>
          <w:rPr>
            <w:rFonts w:ascii="仿宋_GB2312" w:eastAsia="仿宋_GB2312" w:hAnsi="宋体" w:cs="宋体" w:hint="eastAsia"/>
            <w:color w:val="000000"/>
            <w:kern w:val="0"/>
            <w:sz w:val="32"/>
            <w:szCs w:val="32"/>
          </w:rPr>
          <w:t>2</w:t>
        </w:r>
        <w:r>
          <w:rPr>
            <w:rFonts w:ascii="仿宋_GB2312" w:eastAsia="仿宋_GB2312" w:hAnsi="宋体" w:cs="宋体"/>
            <w:color w:val="000000"/>
            <w:kern w:val="0"/>
            <w:sz w:val="32"/>
            <w:szCs w:val="32"/>
          </w:rPr>
          <w:t>.</w:t>
        </w:r>
      </w:ins>
      <w:ins w:id="414" w:author="陈宇晖" w:date="2025-04-03T10:50:00Z">
        <w:r w:rsidRPr="009174D7">
          <w:rPr>
            <w:rFonts w:ascii="仿宋_GB2312" w:eastAsia="仿宋_GB2312" w:hAnsi="宋体" w:cs="宋体" w:hint="eastAsia"/>
            <w:color w:val="000000"/>
            <w:kern w:val="0"/>
            <w:sz w:val="32"/>
            <w:szCs w:val="32"/>
          </w:rPr>
          <w:t>经济效益情况。改造后实现的经济效益对比或预期经济效益分析，包括产品名称、产量、产值、销售收入、利润、税金、创汇等主要经济指标情况。如项目产生经济效益的，列明项目主要经济指标情况。</w:t>
        </w:r>
      </w:ins>
    </w:p>
    <w:p w:rsidR="009174D7" w:rsidRPr="009174D7" w:rsidRDefault="009174D7">
      <w:pPr>
        <w:ind w:firstLineChars="200" w:firstLine="640"/>
        <w:jc w:val="left"/>
        <w:rPr>
          <w:ins w:id="415" w:author="陈宇晖" w:date="2025-04-03T10:50:00Z"/>
          <w:rFonts w:ascii="宋体" w:hAnsi="宋体" w:cs="宋体"/>
          <w:kern w:val="0"/>
          <w:sz w:val="24"/>
        </w:rPr>
        <w:pPrChange w:id="416" w:author="陈宇晖" w:date="2025-04-09T10:32:00Z">
          <w:pPr>
            <w:widowControl/>
            <w:jc w:val="left"/>
          </w:pPr>
        </w:pPrChange>
      </w:pPr>
      <w:ins w:id="417" w:author="陈宇晖" w:date="2025-04-03T10:52:00Z">
        <w:r>
          <w:rPr>
            <w:rFonts w:ascii="仿宋_GB2312" w:eastAsia="仿宋_GB2312" w:hAnsi="宋体" w:cs="宋体" w:hint="eastAsia"/>
            <w:color w:val="000000"/>
            <w:kern w:val="0"/>
            <w:sz w:val="32"/>
            <w:szCs w:val="32"/>
          </w:rPr>
          <w:t>3</w:t>
        </w:r>
        <w:r>
          <w:rPr>
            <w:rFonts w:ascii="仿宋_GB2312" w:eastAsia="仿宋_GB2312" w:hAnsi="宋体" w:cs="宋体"/>
            <w:color w:val="000000"/>
            <w:kern w:val="0"/>
            <w:sz w:val="32"/>
            <w:szCs w:val="32"/>
          </w:rPr>
          <w:t>.</w:t>
        </w:r>
      </w:ins>
      <w:ins w:id="418" w:author="陈宇晖" w:date="2025-04-03T10:50:00Z">
        <w:r w:rsidRPr="009174D7">
          <w:rPr>
            <w:rFonts w:ascii="仿宋_GB2312" w:eastAsia="仿宋_GB2312" w:hAnsi="宋体" w:cs="宋体" w:hint="eastAsia"/>
            <w:color w:val="000000"/>
            <w:kern w:val="0"/>
            <w:sz w:val="32"/>
            <w:szCs w:val="32"/>
          </w:rPr>
          <w:t>社会效益情况。项目对于产业整体提质升级和竞争力提升的作用，在环境保护、资源节约、劳动就业、安全生产等方面产生的效益或预期社会效益分析。</w:t>
        </w:r>
      </w:ins>
    </w:p>
    <w:p w:rsidR="009174D7" w:rsidRDefault="009174D7">
      <w:pPr>
        <w:ind w:firstLineChars="200" w:firstLine="643"/>
        <w:jc w:val="left"/>
        <w:rPr>
          <w:ins w:id="419" w:author="陈宇晖" w:date="2025-04-03T10:52:00Z"/>
          <w:rFonts w:ascii="仿宋_GB2312" w:eastAsia="仿宋_GB2312" w:hAnsi="宋体" w:cs="宋体"/>
          <w:b/>
          <w:bCs/>
          <w:color w:val="000000"/>
          <w:kern w:val="0"/>
          <w:sz w:val="32"/>
          <w:szCs w:val="32"/>
        </w:rPr>
        <w:pPrChange w:id="420" w:author="陈宇晖" w:date="2025-04-09T10:32:00Z">
          <w:pPr>
            <w:widowControl/>
            <w:jc w:val="left"/>
          </w:pPr>
        </w:pPrChange>
      </w:pPr>
      <w:ins w:id="421" w:author="陈宇晖" w:date="2025-04-03T10:51:00Z">
        <w:r>
          <w:rPr>
            <w:rFonts w:ascii="TimesNewRomanPS-BoldMT" w:hAnsi="TimesNewRomanPS-BoldMT" w:cs="宋体" w:hint="eastAsia"/>
            <w:b/>
            <w:bCs/>
            <w:color w:val="000000"/>
            <w:kern w:val="0"/>
            <w:sz w:val="32"/>
            <w:szCs w:val="32"/>
          </w:rPr>
          <w:t>（四）</w:t>
        </w:r>
      </w:ins>
      <w:ins w:id="422" w:author="陈宇晖" w:date="2025-04-03T10:50:00Z">
        <w:r w:rsidRPr="009174D7">
          <w:rPr>
            <w:rFonts w:ascii="仿宋_GB2312" w:eastAsia="仿宋_GB2312" w:hAnsi="宋体" w:cs="宋体" w:hint="eastAsia"/>
            <w:b/>
            <w:bCs/>
            <w:color w:val="000000"/>
            <w:kern w:val="0"/>
            <w:sz w:val="32"/>
            <w:szCs w:val="32"/>
          </w:rPr>
          <w:t>结论</w:t>
        </w:r>
      </w:ins>
    </w:p>
    <w:p w:rsidR="00B03F1C" w:rsidDel="009174D7" w:rsidRDefault="009174D7">
      <w:pPr>
        <w:ind w:firstLineChars="200" w:firstLine="640"/>
        <w:jc w:val="left"/>
        <w:rPr>
          <w:del w:id="423" w:author="陈宇晖" w:date="2025-04-03T10:50:00Z"/>
          <w:rFonts w:ascii="仿宋_GB2312" w:eastAsia="仿宋_GB2312" w:hAnsi="宋体" w:cs="宋体"/>
          <w:color w:val="000000"/>
          <w:kern w:val="0"/>
          <w:sz w:val="32"/>
          <w:szCs w:val="32"/>
        </w:rPr>
        <w:pPrChange w:id="424" w:author="陈宇晖" w:date="2025-04-09T10:32:00Z">
          <w:pPr>
            <w:spacing w:line="560" w:lineRule="exact"/>
            <w:ind w:firstLineChars="200" w:firstLine="640"/>
          </w:pPr>
        </w:pPrChange>
      </w:pPr>
      <w:ins w:id="425" w:author="陈宇晖" w:date="2025-04-03T10:50:00Z">
        <w:r w:rsidRPr="009174D7">
          <w:rPr>
            <w:rFonts w:ascii="仿宋_GB2312" w:eastAsia="仿宋_GB2312" w:hAnsi="宋体" w:cs="宋体" w:hint="eastAsia"/>
            <w:color w:val="000000"/>
            <w:kern w:val="0"/>
            <w:sz w:val="32"/>
            <w:szCs w:val="32"/>
          </w:rPr>
          <w:t>是否完成项目主要建设内容以及技术经济指标、项目单位整体生产运营等总体情况概述，分析取得的经验做法和存在的问题不足。</w:t>
        </w:r>
      </w:ins>
      <w:ins w:id="426" w:author="谭茜" w:date="2024-03-13T11:11:00Z">
        <w:del w:id="427" w:author="陈宇晖" w:date="2025-04-03T10:50:00Z">
          <w:r w:rsidR="00F07A0A" w:rsidDel="009174D7">
            <w:rPr>
              <w:rFonts w:eastAsia="楷体_GB2312"/>
              <w:bCs/>
              <w:sz w:val="32"/>
              <w:szCs w:val="32"/>
            </w:rPr>
            <w:delText>（一）申报单位概况</w:delText>
          </w:r>
        </w:del>
      </w:ins>
    </w:p>
    <w:p w:rsidR="009174D7" w:rsidRPr="009174D7" w:rsidRDefault="009174D7">
      <w:pPr>
        <w:ind w:firstLineChars="200" w:firstLine="420"/>
        <w:rPr>
          <w:ins w:id="428" w:author="陈宇晖" w:date="2025-04-03T10:50:00Z"/>
          <w:rPrChange w:id="429" w:author="陈宇晖" w:date="2025-04-03T10:50:00Z">
            <w:rPr>
              <w:ins w:id="430" w:author="陈宇晖" w:date="2025-04-03T10:50:00Z"/>
              <w:rFonts w:eastAsia="楷体_GB2312"/>
              <w:sz w:val="32"/>
              <w:szCs w:val="32"/>
            </w:rPr>
          </w:rPrChange>
        </w:rPr>
        <w:pPrChange w:id="431" w:author="陈宇晖" w:date="2025-04-09T10:32:00Z">
          <w:pPr>
            <w:spacing w:line="560" w:lineRule="exact"/>
            <w:ind w:firstLineChars="200" w:firstLine="640"/>
          </w:pPr>
        </w:pPrChange>
      </w:pPr>
    </w:p>
    <w:p w:rsidR="00B03F1C" w:rsidDel="009174D7" w:rsidRDefault="00F07A0A">
      <w:pPr>
        <w:spacing w:line="560" w:lineRule="exact"/>
        <w:ind w:firstLineChars="200" w:firstLine="640"/>
        <w:rPr>
          <w:ins w:id="432" w:author="谭茜" w:date="2024-03-13T11:11:00Z"/>
          <w:del w:id="433" w:author="陈宇晖" w:date="2025-04-03T10:50:00Z"/>
          <w:rFonts w:eastAsia="仿宋_GB2312"/>
          <w:sz w:val="32"/>
          <w:szCs w:val="32"/>
        </w:rPr>
      </w:pPr>
      <w:ins w:id="434" w:author="谭茜" w:date="2024-03-13T11:11:00Z">
        <w:del w:id="435" w:author="陈宇晖" w:date="2025-04-03T10:50:00Z">
          <w:r w:rsidDel="009174D7">
            <w:rPr>
              <w:rFonts w:eastAsia="仿宋_GB2312"/>
              <w:sz w:val="32"/>
              <w:szCs w:val="32"/>
            </w:rPr>
            <w:delText>项目企业设立情况、股权结构、历史沿革，主要股东概况，主营业务情况，在行业中的地位和竞争力，现有生产、研发能力，近期财务状况，主要投资项目，未来发展战略等。</w:delText>
          </w:r>
        </w:del>
      </w:ins>
    </w:p>
    <w:p w:rsidR="00B03F1C" w:rsidDel="009174D7" w:rsidRDefault="00F07A0A">
      <w:pPr>
        <w:spacing w:line="560" w:lineRule="exact"/>
        <w:rPr>
          <w:ins w:id="436" w:author="谭茜" w:date="2024-03-13T11:11:00Z"/>
          <w:del w:id="437" w:author="陈宇晖" w:date="2025-04-03T10:50:00Z"/>
          <w:rFonts w:eastAsia="楷体_GB2312"/>
          <w:bCs/>
          <w:sz w:val="32"/>
          <w:szCs w:val="32"/>
        </w:rPr>
      </w:pPr>
      <w:ins w:id="438" w:author="谭茜" w:date="2024-03-13T11:11:00Z">
        <w:del w:id="439" w:author="陈宇晖" w:date="2025-04-03T10:50:00Z">
          <w:r w:rsidDel="009174D7">
            <w:rPr>
              <w:rFonts w:eastAsia="楷体_GB2312"/>
              <w:bCs/>
              <w:sz w:val="32"/>
              <w:szCs w:val="32"/>
            </w:rPr>
            <w:delText xml:space="preserve">    </w:delText>
          </w:r>
          <w:r w:rsidDel="009174D7">
            <w:rPr>
              <w:rFonts w:eastAsia="楷体_GB2312"/>
              <w:bCs/>
              <w:sz w:val="32"/>
              <w:szCs w:val="32"/>
            </w:rPr>
            <w:delText>（二）项目概况</w:delText>
          </w:r>
        </w:del>
      </w:ins>
    </w:p>
    <w:p w:rsidR="00B03F1C" w:rsidDel="009174D7" w:rsidRDefault="00F07A0A">
      <w:pPr>
        <w:spacing w:line="560" w:lineRule="exact"/>
        <w:ind w:firstLineChars="200" w:firstLine="640"/>
        <w:rPr>
          <w:ins w:id="440" w:author="谭茜" w:date="2024-03-13T11:11:00Z"/>
          <w:del w:id="441" w:author="陈宇晖" w:date="2025-04-03T10:50:00Z"/>
          <w:rFonts w:eastAsia="仿宋_GB2312"/>
          <w:sz w:val="32"/>
          <w:szCs w:val="32"/>
        </w:rPr>
      </w:pPr>
      <w:ins w:id="442" w:author="谭茜" w:date="2024-03-13T11:11:00Z">
        <w:del w:id="443" w:author="陈宇晖" w:date="2025-04-03T10:50:00Z">
          <w:r w:rsidDel="009174D7">
            <w:rPr>
              <w:rFonts w:eastAsia="仿宋_GB2312"/>
              <w:sz w:val="32"/>
              <w:szCs w:val="32"/>
            </w:rPr>
            <w:delText>项目建设的基本情况，包括建设背景、建设地点、主要建设内容和规模、产品和工程技术方案、投资规模和资金筹措方案等内容；主要设备选型和配套工程、项目负责人基本情况；现有技术、装备等支持配套条件的落实情况，建设目标及主要技术经济指标，阐述技改项目必要性及可行性。</w:delText>
          </w:r>
        </w:del>
      </w:ins>
    </w:p>
    <w:p w:rsidR="00B03F1C" w:rsidDel="009174D7" w:rsidRDefault="00F07A0A">
      <w:pPr>
        <w:spacing w:line="560" w:lineRule="exact"/>
        <w:rPr>
          <w:ins w:id="444" w:author="谭茜" w:date="2024-03-13T11:11:00Z"/>
          <w:del w:id="445" w:author="陈宇晖" w:date="2025-04-03T10:50:00Z"/>
          <w:rFonts w:eastAsia="楷体_GB2312"/>
          <w:bCs/>
          <w:sz w:val="32"/>
          <w:szCs w:val="32"/>
        </w:rPr>
      </w:pPr>
      <w:ins w:id="446" w:author="谭茜" w:date="2024-03-13T11:11:00Z">
        <w:del w:id="447" w:author="陈宇晖" w:date="2025-04-03T10:50:00Z">
          <w:r w:rsidDel="009174D7">
            <w:rPr>
              <w:rFonts w:eastAsia="楷体_GB2312"/>
              <w:bCs/>
              <w:sz w:val="32"/>
              <w:szCs w:val="32"/>
            </w:rPr>
            <w:delText xml:space="preserve">    </w:delText>
          </w:r>
          <w:r w:rsidDel="009174D7">
            <w:rPr>
              <w:rFonts w:eastAsia="楷体_GB2312"/>
              <w:bCs/>
              <w:sz w:val="32"/>
              <w:szCs w:val="32"/>
            </w:rPr>
            <w:delText>（三）项目实施条件</w:delText>
          </w:r>
        </w:del>
      </w:ins>
    </w:p>
    <w:p w:rsidR="00B03F1C" w:rsidDel="009174D7" w:rsidRDefault="00F07A0A">
      <w:pPr>
        <w:spacing w:line="560" w:lineRule="exact"/>
        <w:ind w:firstLineChars="200" w:firstLine="640"/>
        <w:rPr>
          <w:ins w:id="448" w:author="谭茜" w:date="2024-03-13T11:11:00Z"/>
          <w:del w:id="449" w:author="陈宇晖" w:date="2025-04-03T10:50:00Z"/>
          <w:rFonts w:eastAsia="仿宋_GB2312"/>
          <w:sz w:val="32"/>
          <w:szCs w:val="32"/>
        </w:rPr>
      </w:pPr>
      <w:ins w:id="450" w:author="谭茜" w:date="2024-03-13T11:11:00Z">
        <w:del w:id="451" w:author="陈宇晖" w:date="2025-04-03T10:50:00Z">
          <w:r w:rsidDel="009174D7">
            <w:rPr>
              <w:rFonts w:eastAsia="仿宋_GB2312"/>
              <w:sz w:val="32"/>
              <w:szCs w:val="32"/>
            </w:rPr>
            <w:delText>项目建设招投标方案，节能方案分析，建设用地、环境保护和生态影响情况分析，安全生产、消防等措施方案等。</w:delText>
          </w:r>
        </w:del>
      </w:ins>
    </w:p>
    <w:p w:rsidR="00B03F1C" w:rsidDel="009174D7" w:rsidRDefault="00F07A0A">
      <w:pPr>
        <w:spacing w:line="560" w:lineRule="exact"/>
        <w:rPr>
          <w:ins w:id="452" w:author="谭茜" w:date="2024-03-13T11:11:00Z"/>
          <w:del w:id="453" w:author="陈宇晖" w:date="2025-04-03T10:50:00Z"/>
          <w:rFonts w:eastAsia="楷体_GB2312"/>
          <w:bCs/>
          <w:sz w:val="32"/>
          <w:szCs w:val="32"/>
        </w:rPr>
      </w:pPr>
      <w:ins w:id="454" w:author="谭茜" w:date="2024-03-13T11:11:00Z">
        <w:del w:id="455" w:author="陈宇晖" w:date="2025-04-03T10:50:00Z">
          <w:r w:rsidDel="009174D7">
            <w:rPr>
              <w:rFonts w:eastAsia="楷体_GB2312"/>
              <w:bCs/>
              <w:sz w:val="32"/>
              <w:szCs w:val="32"/>
            </w:rPr>
            <w:delText xml:space="preserve">    </w:delText>
          </w:r>
          <w:r w:rsidDel="009174D7">
            <w:rPr>
              <w:rFonts w:eastAsia="楷体_GB2312"/>
              <w:bCs/>
              <w:sz w:val="32"/>
              <w:szCs w:val="32"/>
            </w:rPr>
            <w:delText>（四）经济和社会影响分析</w:delText>
          </w:r>
        </w:del>
      </w:ins>
    </w:p>
    <w:p w:rsidR="00B03F1C" w:rsidDel="009174D7" w:rsidRDefault="00F07A0A">
      <w:pPr>
        <w:spacing w:line="560" w:lineRule="exact"/>
        <w:ind w:firstLineChars="200" w:firstLine="640"/>
        <w:rPr>
          <w:ins w:id="456" w:author="谭茜" w:date="2024-03-13T11:11:00Z"/>
          <w:del w:id="457" w:author="陈宇晖" w:date="2025-04-03T10:50:00Z"/>
          <w:rFonts w:eastAsia="仿宋_GB2312"/>
          <w:sz w:val="32"/>
          <w:szCs w:val="32"/>
        </w:rPr>
      </w:pPr>
      <w:ins w:id="458" w:author="谭茜" w:date="2024-03-13T11:11:00Z">
        <w:del w:id="459" w:author="陈宇晖" w:date="2025-04-03T10:50:00Z">
          <w:r w:rsidDel="009174D7">
            <w:rPr>
              <w:rFonts w:eastAsia="仿宋_GB2312"/>
              <w:sz w:val="32"/>
              <w:szCs w:val="32"/>
            </w:rPr>
            <w:delText>经济效益或效果分析：评价拟建项目的经济合理性，包括产能规模、财务分析、风险分析等。</w:delText>
          </w:r>
        </w:del>
      </w:ins>
    </w:p>
    <w:p w:rsidR="00B03F1C" w:rsidDel="009174D7" w:rsidRDefault="00F07A0A">
      <w:pPr>
        <w:spacing w:line="560" w:lineRule="exact"/>
        <w:ind w:firstLineChars="200" w:firstLine="640"/>
        <w:rPr>
          <w:ins w:id="460" w:author="谭茜" w:date="2024-03-13T11:11:00Z"/>
          <w:del w:id="461" w:author="陈宇晖" w:date="2025-04-03T10:50:00Z"/>
          <w:rFonts w:eastAsia="仿宋_GB2312"/>
          <w:sz w:val="32"/>
          <w:szCs w:val="32"/>
        </w:rPr>
      </w:pPr>
      <w:ins w:id="462" w:author="谭茜" w:date="2024-03-13T11:11:00Z">
        <w:del w:id="463" w:author="陈宇晖" w:date="2025-04-03T10:50:00Z">
          <w:r w:rsidDel="009174D7">
            <w:rPr>
              <w:rFonts w:eastAsia="仿宋_GB2312"/>
              <w:sz w:val="32"/>
              <w:szCs w:val="32"/>
            </w:rPr>
            <w:delText>行业影响分析：分析拟建项目对所在行业及关联产业发展的影响及带动效应。</w:delText>
          </w:r>
        </w:del>
      </w:ins>
    </w:p>
    <w:p w:rsidR="00B03F1C" w:rsidDel="009174D7" w:rsidRDefault="00F07A0A">
      <w:pPr>
        <w:spacing w:line="560" w:lineRule="exact"/>
        <w:ind w:firstLineChars="200" w:firstLine="640"/>
        <w:rPr>
          <w:ins w:id="464" w:author="谭茜" w:date="2024-03-13T11:11:00Z"/>
          <w:del w:id="465" w:author="陈宇晖" w:date="2025-04-03T10:50:00Z"/>
          <w:rFonts w:eastAsia="仿宋_GB2312"/>
          <w:sz w:val="32"/>
          <w:szCs w:val="32"/>
        </w:rPr>
      </w:pPr>
      <w:ins w:id="466" w:author="谭茜" w:date="2024-03-13T11:11:00Z">
        <w:del w:id="467" w:author="陈宇晖" w:date="2025-04-03T10:50:00Z">
          <w:r w:rsidDel="009174D7">
            <w:rPr>
              <w:rFonts w:eastAsia="仿宋_GB2312"/>
              <w:sz w:val="32"/>
              <w:szCs w:val="32"/>
            </w:rPr>
            <w:delText>社会影响效果分析：阐述拟建项目的建设及运营活动对项目所在地可能产生的社会影响和社会效益。</w:delText>
          </w:r>
        </w:del>
      </w:ins>
    </w:p>
    <w:p w:rsidR="00B03F1C" w:rsidDel="009174D7" w:rsidRDefault="00F07A0A">
      <w:pPr>
        <w:spacing w:line="560" w:lineRule="exact"/>
        <w:rPr>
          <w:ins w:id="468" w:author="谭茜" w:date="2024-03-13T11:11:00Z"/>
          <w:del w:id="469" w:author="陈宇晖" w:date="2025-04-03T10:50:00Z"/>
          <w:rFonts w:eastAsia="楷体_GB2312"/>
          <w:bCs/>
          <w:sz w:val="32"/>
          <w:szCs w:val="32"/>
        </w:rPr>
      </w:pPr>
      <w:ins w:id="470" w:author="谭茜" w:date="2024-03-13T11:11:00Z">
        <w:del w:id="471" w:author="陈宇晖" w:date="2025-04-03T10:50:00Z">
          <w:r w:rsidDel="009174D7">
            <w:rPr>
              <w:rFonts w:eastAsia="楷体_GB2312"/>
              <w:bCs/>
              <w:sz w:val="32"/>
              <w:szCs w:val="32"/>
            </w:rPr>
            <w:delText xml:space="preserve">    </w:delText>
          </w:r>
          <w:r w:rsidDel="009174D7">
            <w:rPr>
              <w:rFonts w:eastAsia="楷体_GB2312"/>
              <w:bCs/>
              <w:sz w:val="32"/>
              <w:szCs w:val="32"/>
            </w:rPr>
            <w:delText>（五）项目对企业的发展作用</w:delText>
          </w:r>
        </w:del>
      </w:ins>
    </w:p>
    <w:p w:rsidR="00B03F1C" w:rsidDel="009174D7" w:rsidRDefault="00F07A0A">
      <w:pPr>
        <w:spacing w:line="560" w:lineRule="exact"/>
        <w:ind w:firstLineChars="200" w:firstLine="640"/>
        <w:rPr>
          <w:ins w:id="472" w:author="谭茜" w:date="2024-03-13T11:11:00Z"/>
          <w:del w:id="473" w:author="陈宇晖" w:date="2025-04-03T10:50:00Z"/>
          <w:rFonts w:eastAsia="仿宋_GB2312"/>
          <w:sz w:val="32"/>
          <w:szCs w:val="32"/>
        </w:rPr>
      </w:pPr>
      <w:ins w:id="474" w:author="谭茜" w:date="2024-03-13T11:11:00Z">
        <w:del w:id="475" w:author="陈宇晖" w:date="2025-04-03T10:50:00Z">
          <w:r w:rsidDel="009174D7">
            <w:rPr>
              <w:rFonts w:eastAsia="仿宋_GB2312"/>
              <w:sz w:val="32"/>
              <w:szCs w:val="32"/>
            </w:rPr>
            <w:delText>包括项目的实施对企业发展在技术方面的积极作用、项目可持续发展的情况，预期的经济效益等。</w:delText>
          </w:r>
        </w:del>
      </w:ins>
    </w:p>
    <w:p w:rsidR="00B03F1C" w:rsidDel="009174D7" w:rsidRDefault="00F07A0A">
      <w:pPr>
        <w:spacing w:line="560" w:lineRule="exact"/>
        <w:rPr>
          <w:ins w:id="476" w:author="谭茜" w:date="2024-03-13T11:11:00Z"/>
          <w:del w:id="477" w:author="陈宇晖" w:date="2025-04-03T10:50:00Z"/>
          <w:rFonts w:eastAsia="楷体_GB2312"/>
          <w:bCs/>
          <w:sz w:val="32"/>
          <w:szCs w:val="32"/>
        </w:rPr>
      </w:pPr>
      <w:ins w:id="478" w:author="谭茜" w:date="2024-03-13T11:11:00Z">
        <w:del w:id="479" w:author="陈宇晖" w:date="2025-04-03T10:50:00Z">
          <w:r w:rsidDel="009174D7">
            <w:rPr>
              <w:rFonts w:eastAsia="楷体_GB2312"/>
              <w:bCs/>
              <w:sz w:val="32"/>
              <w:szCs w:val="32"/>
            </w:rPr>
            <w:delText xml:space="preserve">    </w:delText>
          </w:r>
          <w:r w:rsidDel="009174D7">
            <w:rPr>
              <w:rFonts w:eastAsia="楷体_GB2312"/>
              <w:bCs/>
              <w:sz w:val="32"/>
              <w:szCs w:val="32"/>
            </w:rPr>
            <w:delText>（六）风险因素</w:delText>
          </w:r>
        </w:del>
      </w:ins>
    </w:p>
    <w:p w:rsidR="00B03F1C" w:rsidDel="009174D7" w:rsidRDefault="00F07A0A">
      <w:pPr>
        <w:spacing w:line="560" w:lineRule="exact"/>
        <w:ind w:firstLineChars="200" w:firstLine="640"/>
        <w:rPr>
          <w:ins w:id="480" w:author="谭茜" w:date="2024-03-13T11:11:00Z"/>
          <w:del w:id="481" w:author="陈宇晖" w:date="2025-04-03T10:50:00Z"/>
          <w:rFonts w:eastAsia="仿宋_GB2312"/>
          <w:sz w:val="32"/>
          <w:szCs w:val="32"/>
        </w:rPr>
      </w:pPr>
      <w:ins w:id="482" w:author="谭茜" w:date="2024-03-13T11:11:00Z">
        <w:del w:id="483" w:author="陈宇晖" w:date="2025-04-03T10:50:00Z">
          <w:r w:rsidDel="009174D7">
            <w:rPr>
              <w:rFonts w:eastAsia="仿宋_GB2312"/>
              <w:sz w:val="32"/>
              <w:szCs w:val="32"/>
            </w:rPr>
            <w:delText>项目实施存在的不确定因素，包括但不限于行业、政策风险；技术升级改造的技术、人力支持等风险；技术改造达不到预期效果的风险等。</w:delText>
          </w:r>
        </w:del>
      </w:ins>
    </w:p>
    <w:p w:rsidR="00B03F1C" w:rsidRDefault="00F07A0A">
      <w:pPr>
        <w:spacing w:line="560" w:lineRule="exact"/>
        <w:ind w:firstLineChars="200" w:firstLine="640"/>
        <w:rPr>
          <w:ins w:id="484" w:author="谭茜" w:date="2024-03-13T11:11:00Z"/>
          <w:rFonts w:eastAsia="黑体"/>
          <w:b/>
          <w:bCs/>
          <w:sz w:val="32"/>
          <w:szCs w:val="32"/>
        </w:rPr>
      </w:pPr>
      <w:ins w:id="485" w:author="谭茜" w:date="2024-03-13T11:11:00Z">
        <w:r>
          <w:rPr>
            <w:rFonts w:eastAsia="黑体"/>
            <w:color w:val="000000"/>
            <w:kern w:val="0"/>
            <w:sz w:val="32"/>
            <w:szCs w:val="32"/>
          </w:rPr>
          <w:t>四、附件</w:t>
        </w:r>
      </w:ins>
    </w:p>
    <w:p w:rsidR="0065757C" w:rsidRDefault="0065757C">
      <w:pPr>
        <w:spacing w:line="579" w:lineRule="exact"/>
        <w:ind w:firstLineChars="200" w:firstLine="640"/>
        <w:rPr>
          <w:ins w:id="486" w:author="陈宇晖" w:date="2025-04-09T10:14:00Z"/>
          <w:rFonts w:ascii="仿宋_GB2312" w:eastAsia="仿宋_GB2312" w:hAnsi="仿宋_GB2312" w:cs="仿宋_GB2312"/>
          <w:color w:val="000000" w:themeColor="text1"/>
          <w:sz w:val="32"/>
          <w:szCs w:val="32"/>
        </w:rPr>
      </w:pPr>
      <w:ins w:id="487" w:author="陈宇晖" w:date="2025-04-09T10:14:00Z">
        <w:r>
          <w:rPr>
            <w:rFonts w:ascii="仿宋_GB2312" w:eastAsia="仿宋_GB2312" w:hAnsi="仿宋_GB2312" w:cs="仿宋_GB2312" w:hint="eastAsia"/>
            <w:color w:val="000000" w:themeColor="text1"/>
            <w:sz w:val="32"/>
            <w:szCs w:val="32"/>
          </w:rPr>
          <w:t>（一）由工业和信息化主管部门出具的技术改造备案、核准或审批文件，民爆安全生产企业调整生产能力或品种的</w:t>
        </w:r>
        <w:r>
          <w:rPr>
            <w:rFonts w:ascii="仿宋_GB2312" w:eastAsia="仿宋_GB2312" w:hAnsi="仿宋_GB2312" w:cs="仿宋_GB2312" w:hint="eastAsia"/>
            <w:color w:val="000000" w:themeColor="text1"/>
            <w:sz w:val="32"/>
            <w:szCs w:val="32"/>
          </w:rPr>
          <w:lastRenderedPageBreak/>
          <w:t>改建、扩建技术改造项目提供工信部的民用爆炸物品生产许可证；</w:t>
        </w:r>
      </w:ins>
    </w:p>
    <w:p w:rsidR="0065757C" w:rsidRDefault="0065757C">
      <w:pPr>
        <w:spacing w:line="579" w:lineRule="exact"/>
        <w:ind w:firstLineChars="200" w:firstLine="640"/>
        <w:rPr>
          <w:ins w:id="488" w:author="陈宇晖" w:date="2025-04-09T10:14:00Z"/>
          <w:rFonts w:ascii="仿宋_GB2312" w:eastAsia="仿宋_GB2312" w:hAnsi="仿宋_GB2312" w:cs="仿宋_GB2312"/>
          <w:color w:val="000000" w:themeColor="text1"/>
          <w:sz w:val="32"/>
          <w:szCs w:val="32"/>
        </w:rPr>
      </w:pPr>
      <w:ins w:id="489" w:author="陈宇晖" w:date="2025-04-09T10:15:00Z">
        <w:r>
          <w:rPr>
            <w:rFonts w:ascii="仿宋_GB2312" w:eastAsia="仿宋_GB2312" w:hAnsi="仿宋_GB2312" w:cs="仿宋_GB2312" w:hint="eastAsia"/>
            <w:color w:val="000000" w:themeColor="text1"/>
            <w:sz w:val="32"/>
            <w:szCs w:val="32"/>
          </w:rPr>
          <w:t>（二）</w:t>
        </w:r>
      </w:ins>
      <w:ins w:id="490" w:author="陈宇晖" w:date="2025-04-09T10:14:00Z">
        <w:r>
          <w:rPr>
            <w:rFonts w:ascii="仿宋_GB2312" w:eastAsia="仿宋_GB2312" w:hAnsi="仿宋_GB2312" w:cs="仿宋_GB2312" w:hint="eastAsia"/>
            <w:color w:val="000000" w:themeColor="text1"/>
            <w:sz w:val="32"/>
            <w:szCs w:val="32"/>
          </w:rPr>
          <w:t>项目按规定申报技术改造投资统计相关材料（登录“统计联网直报平台”下载并打印《固定资产投资项目情况》206表）；</w:t>
        </w:r>
      </w:ins>
    </w:p>
    <w:p w:rsidR="009C5374" w:rsidRDefault="00273012" w:rsidP="009C5374">
      <w:pPr>
        <w:spacing w:line="579" w:lineRule="exact"/>
        <w:ind w:firstLineChars="200" w:firstLine="640"/>
        <w:rPr>
          <w:ins w:id="491" w:author="陈宇晖" w:date="2025-04-09T10:45:00Z"/>
          <w:rFonts w:ascii="仿宋_GB2312" w:eastAsia="仿宋_GB2312" w:hAnsi="仿宋_GB2312" w:cs="仿宋_GB2312"/>
          <w:color w:val="000000" w:themeColor="text1"/>
          <w:sz w:val="32"/>
          <w:szCs w:val="32"/>
        </w:rPr>
      </w:pPr>
      <w:ins w:id="492" w:author="陈宇晖" w:date="2025-04-09T10:15:00Z">
        <w:r>
          <w:rPr>
            <w:rFonts w:ascii="仿宋_GB2312" w:eastAsia="仿宋_GB2312" w:hAnsi="仿宋_GB2312" w:cs="仿宋_GB2312" w:hint="eastAsia"/>
            <w:color w:val="000000" w:themeColor="text1"/>
            <w:sz w:val="32"/>
            <w:szCs w:val="32"/>
          </w:rPr>
          <w:t>（三）</w:t>
        </w:r>
      </w:ins>
      <w:ins w:id="493" w:author="陈宇晖" w:date="2025-04-09T10:14:00Z">
        <w:r w:rsidR="0065757C">
          <w:rPr>
            <w:rFonts w:ascii="仿宋_GB2312" w:eastAsia="仿宋_GB2312" w:hAnsi="仿宋_GB2312" w:cs="仿宋_GB2312" w:hint="eastAsia"/>
            <w:color w:val="000000" w:themeColor="text1"/>
            <w:sz w:val="32"/>
            <w:szCs w:val="32"/>
          </w:rPr>
          <w:t>工业企业营业执照复印件；</w:t>
        </w:r>
      </w:ins>
    </w:p>
    <w:p w:rsidR="009C5374" w:rsidRPr="009C5374" w:rsidRDefault="009C5374">
      <w:pPr>
        <w:spacing w:line="579" w:lineRule="exact"/>
        <w:ind w:firstLineChars="200" w:firstLine="640"/>
        <w:rPr>
          <w:ins w:id="494" w:author="陈宇晖" w:date="2025-04-09T10:14:00Z"/>
          <w:rFonts w:ascii="仿宋_GB2312" w:eastAsia="仿宋_GB2312" w:hAnsi="仿宋_GB2312" w:cs="仿宋_GB2312"/>
          <w:color w:val="000000" w:themeColor="text1"/>
          <w:sz w:val="32"/>
          <w:szCs w:val="32"/>
        </w:rPr>
        <w:pPrChange w:id="495" w:author="陈宇晖" w:date="2025-04-09T10:45:00Z">
          <w:pPr>
            <w:spacing w:line="579" w:lineRule="exact"/>
            <w:ind w:firstLineChars="200" w:firstLine="643"/>
          </w:pPr>
        </w:pPrChange>
      </w:pPr>
      <w:ins w:id="496" w:author="陈宇晖" w:date="2025-04-09T10:41:00Z">
        <w:r w:rsidRPr="009C5374">
          <w:rPr>
            <w:rFonts w:ascii="仿宋_GB2312" w:eastAsia="仿宋_GB2312" w:hAnsi="仿宋_GB2312" w:cs="仿宋_GB2312" w:hint="eastAsia"/>
            <w:color w:val="000000" w:themeColor="text1"/>
            <w:sz w:val="32"/>
            <w:szCs w:val="32"/>
            <w:rPrChange w:id="497" w:author="陈宇晖" w:date="2025-04-09T10:45:00Z">
              <w:rPr>
                <w:rFonts w:ascii="仿宋_GB2312" w:eastAsia="仿宋_GB2312" w:hAnsi="仿宋_GB2312" w:cs="仿宋_GB2312" w:hint="eastAsia"/>
                <w:b/>
                <w:bCs/>
                <w:color w:val="000000" w:themeColor="text1"/>
                <w:sz w:val="32"/>
                <w:szCs w:val="32"/>
              </w:rPr>
            </w:rPrChange>
          </w:rPr>
          <w:t>（四）</w:t>
        </w:r>
        <w:bookmarkStart w:id="498" w:name="_Hlk195087856"/>
        <w:r w:rsidRPr="009C5374">
          <w:rPr>
            <w:rFonts w:ascii="仿宋_GB2312" w:eastAsia="仿宋_GB2312" w:hAnsi="仿宋_GB2312" w:cs="仿宋_GB2312" w:hint="eastAsia"/>
            <w:color w:val="000000" w:themeColor="text1"/>
            <w:sz w:val="32"/>
            <w:szCs w:val="32"/>
            <w:rPrChange w:id="499" w:author="陈宇晖" w:date="2025-04-09T10:41:00Z">
              <w:rPr>
                <w:rFonts w:hint="eastAsia"/>
              </w:rPr>
            </w:rPrChange>
          </w:rPr>
          <w:t>具备与所申报项目相关合</w:t>
        </w:r>
        <w:proofErr w:type="gramStart"/>
        <w:r w:rsidRPr="009C5374">
          <w:rPr>
            <w:rFonts w:ascii="仿宋_GB2312" w:eastAsia="仿宋_GB2312" w:hAnsi="仿宋_GB2312" w:cs="仿宋_GB2312" w:hint="eastAsia"/>
            <w:color w:val="000000" w:themeColor="text1"/>
            <w:sz w:val="32"/>
            <w:szCs w:val="32"/>
            <w:rPrChange w:id="500" w:author="陈宇晖" w:date="2025-04-09T10:41:00Z">
              <w:rPr>
                <w:rFonts w:hint="eastAsia"/>
              </w:rPr>
            </w:rPrChange>
          </w:rPr>
          <w:t>规</w:t>
        </w:r>
        <w:proofErr w:type="gramEnd"/>
        <w:r w:rsidRPr="009C5374">
          <w:rPr>
            <w:rFonts w:ascii="仿宋_GB2312" w:eastAsia="仿宋_GB2312" w:hAnsi="仿宋_GB2312" w:cs="仿宋_GB2312" w:hint="eastAsia"/>
            <w:color w:val="000000" w:themeColor="text1"/>
            <w:sz w:val="32"/>
            <w:szCs w:val="32"/>
            <w:rPrChange w:id="501" w:author="陈宇晖" w:date="2025-04-09T10:41:00Z">
              <w:rPr>
                <w:rFonts w:hint="eastAsia"/>
              </w:rPr>
            </w:rPrChange>
          </w:rPr>
          <w:t>的用地和规划选址文件</w:t>
        </w:r>
        <w:bookmarkEnd w:id="498"/>
        <w:r w:rsidRPr="009C5374">
          <w:rPr>
            <w:rFonts w:ascii="仿宋_GB2312" w:eastAsia="仿宋_GB2312" w:hAnsi="仿宋_GB2312" w:cs="仿宋_GB2312" w:hint="eastAsia"/>
            <w:color w:val="000000" w:themeColor="text1"/>
            <w:sz w:val="32"/>
            <w:szCs w:val="32"/>
            <w:rPrChange w:id="502" w:author="陈宇晖" w:date="2025-04-09T10:41:00Z">
              <w:rPr>
                <w:rFonts w:hint="eastAsia"/>
              </w:rPr>
            </w:rPrChange>
          </w:rPr>
          <w:t>（以下复印件提供其中一项即可：（</w:t>
        </w:r>
        <w:r w:rsidRPr="009C5374">
          <w:rPr>
            <w:rFonts w:ascii="仿宋_GB2312" w:eastAsia="仿宋_GB2312" w:hAnsi="仿宋_GB2312" w:cs="仿宋_GB2312"/>
            <w:color w:val="000000" w:themeColor="text1"/>
            <w:sz w:val="32"/>
            <w:szCs w:val="32"/>
            <w:rPrChange w:id="503" w:author="陈宇晖" w:date="2025-04-09T10:41:00Z">
              <w:rPr/>
            </w:rPrChange>
          </w:rPr>
          <w:t>1</w:t>
        </w:r>
        <w:r w:rsidRPr="009C5374">
          <w:rPr>
            <w:rFonts w:ascii="仿宋_GB2312" w:eastAsia="仿宋_GB2312" w:hAnsi="仿宋_GB2312" w:cs="仿宋_GB2312" w:hint="eastAsia"/>
            <w:color w:val="000000" w:themeColor="text1"/>
            <w:sz w:val="32"/>
            <w:szCs w:val="32"/>
            <w:rPrChange w:id="504" w:author="陈宇晖" w:date="2025-04-09T10:41:00Z">
              <w:rPr>
                <w:rFonts w:hint="eastAsia"/>
              </w:rPr>
            </w:rPrChange>
          </w:rPr>
          <w:t>）</w:t>
        </w:r>
        <w:proofErr w:type="gramStart"/>
        <w:r w:rsidRPr="009C5374">
          <w:rPr>
            <w:rFonts w:ascii="仿宋_GB2312" w:eastAsia="仿宋_GB2312" w:hAnsi="仿宋_GB2312" w:cs="仿宋_GB2312" w:hint="eastAsia"/>
            <w:color w:val="000000" w:themeColor="text1"/>
            <w:sz w:val="32"/>
            <w:szCs w:val="32"/>
            <w:rPrChange w:id="505" w:author="陈宇晖" w:date="2025-04-09T10:41:00Z">
              <w:rPr>
                <w:rFonts w:hint="eastAsia"/>
              </w:rPr>
            </w:rPrChange>
          </w:rPr>
          <w:t>若项目</w:t>
        </w:r>
        <w:proofErr w:type="gramEnd"/>
        <w:r w:rsidRPr="009C5374">
          <w:rPr>
            <w:rFonts w:ascii="仿宋_GB2312" w:eastAsia="仿宋_GB2312" w:hAnsi="仿宋_GB2312" w:cs="仿宋_GB2312" w:hint="eastAsia"/>
            <w:color w:val="000000" w:themeColor="text1"/>
            <w:sz w:val="32"/>
            <w:szCs w:val="32"/>
            <w:rPrChange w:id="506" w:author="陈宇晖" w:date="2025-04-09T10:41:00Z">
              <w:rPr>
                <w:rFonts w:hint="eastAsia"/>
              </w:rPr>
            </w:rPrChange>
          </w:rPr>
          <w:t>建设租赁厂房的，提供土地及厂房租赁合同等资料的复印件；（</w:t>
        </w:r>
        <w:r w:rsidRPr="009C5374">
          <w:rPr>
            <w:rFonts w:ascii="仿宋_GB2312" w:eastAsia="仿宋_GB2312" w:hAnsi="仿宋_GB2312" w:cs="仿宋_GB2312"/>
            <w:color w:val="000000" w:themeColor="text1"/>
            <w:sz w:val="32"/>
            <w:szCs w:val="32"/>
            <w:rPrChange w:id="507" w:author="陈宇晖" w:date="2025-04-09T10:41:00Z">
              <w:rPr/>
            </w:rPrChange>
          </w:rPr>
          <w:t>2</w:t>
        </w:r>
        <w:r w:rsidRPr="009C5374">
          <w:rPr>
            <w:rFonts w:ascii="仿宋_GB2312" w:eastAsia="仿宋_GB2312" w:hAnsi="仿宋_GB2312" w:cs="仿宋_GB2312" w:hint="eastAsia"/>
            <w:color w:val="000000" w:themeColor="text1"/>
            <w:sz w:val="32"/>
            <w:szCs w:val="32"/>
            <w:rPrChange w:id="508" w:author="陈宇晖" w:date="2025-04-09T10:41:00Z">
              <w:rPr>
                <w:rFonts w:hint="eastAsia"/>
              </w:rPr>
            </w:rPrChange>
          </w:rPr>
          <w:t>）</w:t>
        </w:r>
        <w:proofErr w:type="gramStart"/>
        <w:r w:rsidRPr="009C5374">
          <w:rPr>
            <w:rFonts w:ascii="仿宋_GB2312" w:eastAsia="仿宋_GB2312" w:hAnsi="仿宋_GB2312" w:cs="仿宋_GB2312" w:hint="eastAsia"/>
            <w:color w:val="000000" w:themeColor="text1"/>
            <w:sz w:val="32"/>
            <w:szCs w:val="32"/>
            <w:rPrChange w:id="509" w:author="陈宇晖" w:date="2025-04-09T10:41:00Z">
              <w:rPr>
                <w:rFonts w:hint="eastAsia"/>
              </w:rPr>
            </w:rPrChange>
          </w:rPr>
          <w:t>若项目</w:t>
        </w:r>
        <w:proofErr w:type="gramEnd"/>
        <w:r w:rsidRPr="009C5374">
          <w:rPr>
            <w:rFonts w:ascii="仿宋_GB2312" w:eastAsia="仿宋_GB2312" w:hAnsi="仿宋_GB2312" w:cs="仿宋_GB2312" w:hint="eastAsia"/>
            <w:color w:val="000000" w:themeColor="text1"/>
            <w:sz w:val="32"/>
            <w:szCs w:val="32"/>
            <w:rPrChange w:id="510" w:author="陈宇晖" w:date="2025-04-09T10:41:00Z">
              <w:rPr>
                <w:rFonts w:hint="eastAsia"/>
              </w:rPr>
            </w:rPrChange>
          </w:rPr>
          <w:t>有土地使用证或房地产权证，且没改变用地性质的，无需规划选址意见，提供土地使用证或房地产权证复印件；（</w:t>
        </w:r>
        <w:r w:rsidRPr="009C5374">
          <w:rPr>
            <w:rFonts w:ascii="仿宋_GB2312" w:eastAsia="仿宋_GB2312" w:hAnsi="仿宋_GB2312" w:cs="仿宋_GB2312"/>
            <w:color w:val="000000" w:themeColor="text1"/>
            <w:sz w:val="32"/>
            <w:szCs w:val="32"/>
            <w:rPrChange w:id="511" w:author="陈宇晖" w:date="2025-04-09T10:41:00Z">
              <w:rPr/>
            </w:rPrChange>
          </w:rPr>
          <w:t>3</w:t>
        </w:r>
        <w:r w:rsidRPr="009C5374">
          <w:rPr>
            <w:rFonts w:ascii="仿宋_GB2312" w:eastAsia="仿宋_GB2312" w:hAnsi="仿宋_GB2312" w:cs="仿宋_GB2312" w:hint="eastAsia"/>
            <w:color w:val="000000" w:themeColor="text1"/>
            <w:sz w:val="32"/>
            <w:szCs w:val="32"/>
            <w:rPrChange w:id="512" w:author="陈宇晖" w:date="2025-04-09T10:41:00Z">
              <w:rPr>
                <w:rFonts w:hint="eastAsia"/>
              </w:rPr>
            </w:rPrChange>
          </w:rPr>
          <w:t>）</w:t>
        </w:r>
        <w:proofErr w:type="gramStart"/>
        <w:r w:rsidRPr="009C5374">
          <w:rPr>
            <w:rFonts w:ascii="仿宋_GB2312" w:eastAsia="仿宋_GB2312" w:hAnsi="仿宋_GB2312" w:cs="仿宋_GB2312" w:hint="eastAsia"/>
            <w:color w:val="000000" w:themeColor="text1"/>
            <w:sz w:val="32"/>
            <w:szCs w:val="32"/>
            <w:rPrChange w:id="513" w:author="陈宇晖" w:date="2025-04-09T10:41:00Z">
              <w:rPr>
                <w:rFonts w:hint="eastAsia"/>
              </w:rPr>
            </w:rPrChange>
          </w:rPr>
          <w:t>若项目</w:t>
        </w:r>
        <w:proofErr w:type="gramEnd"/>
        <w:r w:rsidRPr="009C5374">
          <w:rPr>
            <w:rFonts w:ascii="仿宋_GB2312" w:eastAsia="仿宋_GB2312" w:hAnsi="仿宋_GB2312" w:cs="仿宋_GB2312" w:hint="eastAsia"/>
            <w:color w:val="000000" w:themeColor="text1"/>
            <w:sz w:val="32"/>
            <w:szCs w:val="32"/>
            <w:rPrChange w:id="514" w:author="陈宇晖" w:date="2025-04-09T10:41:00Z">
              <w:rPr>
                <w:rFonts w:hint="eastAsia"/>
              </w:rPr>
            </w:rPrChange>
          </w:rPr>
          <w:t>有土地使用证和规划许可证，提供复印件）</w:t>
        </w:r>
      </w:ins>
    </w:p>
    <w:p w:rsidR="0065757C" w:rsidRDefault="00273012">
      <w:pPr>
        <w:spacing w:line="579" w:lineRule="exact"/>
        <w:ind w:firstLineChars="200" w:firstLine="640"/>
        <w:rPr>
          <w:ins w:id="515" w:author="陈宇晖" w:date="2025-04-09T10:14:00Z"/>
          <w:rFonts w:ascii="仿宋_GB2312" w:eastAsia="仿宋_GB2312" w:hAnsi="仿宋_GB2312" w:cs="仿宋_GB2312"/>
          <w:color w:val="000000" w:themeColor="text1"/>
          <w:sz w:val="32"/>
          <w:szCs w:val="32"/>
        </w:rPr>
      </w:pPr>
      <w:ins w:id="516" w:author="陈宇晖" w:date="2025-04-09T10:15:00Z">
        <w:r>
          <w:rPr>
            <w:rFonts w:ascii="仿宋_GB2312" w:eastAsia="仿宋_GB2312" w:hAnsi="仿宋_GB2312" w:cs="仿宋_GB2312" w:hint="eastAsia"/>
            <w:color w:val="000000" w:themeColor="text1"/>
            <w:sz w:val="32"/>
            <w:szCs w:val="32"/>
          </w:rPr>
          <w:t>（</w:t>
        </w:r>
      </w:ins>
      <w:ins w:id="517" w:author="陈宇晖" w:date="2025-04-09T10:41:00Z">
        <w:r w:rsidR="009C5374">
          <w:rPr>
            <w:rFonts w:ascii="仿宋_GB2312" w:eastAsia="仿宋_GB2312" w:hAnsi="仿宋_GB2312" w:cs="仿宋_GB2312" w:hint="eastAsia"/>
            <w:color w:val="000000" w:themeColor="text1"/>
            <w:sz w:val="32"/>
            <w:szCs w:val="32"/>
          </w:rPr>
          <w:t>五</w:t>
        </w:r>
      </w:ins>
      <w:ins w:id="518" w:author="陈宇晖" w:date="2025-04-09T10:15:00Z">
        <w:r>
          <w:rPr>
            <w:rFonts w:ascii="仿宋_GB2312" w:eastAsia="仿宋_GB2312" w:hAnsi="仿宋_GB2312" w:cs="仿宋_GB2312" w:hint="eastAsia"/>
            <w:color w:val="000000" w:themeColor="text1"/>
            <w:sz w:val="32"/>
            <w:szCs w:val="32"/>
          </w:rPr>
          <w:t>）</w:t>
        </w:r>
      </w:ins>
      <w:ins w:id="519" w:author="陈宇晖" w:date="2025-04-09T10:14:00Z">
        <w:r w:rsidR="0065757C">
          <w:rPr>
            <w:rFonts w:ascii="仿宋_GB2312" w:eastAsia="仿宋_GB2312" w:hAnsi="仿宋_GB2312" w:cs="仿宋_GB2312" w:hint="eastAsia"/>
            <w:color w:val="000000" w:themeColor="text1"/>
            <w:sz w:val="32"/>
            <w:szCs w:val="32"/>
          </w:rPr>
          <w:t>经会计师事务所出具的202</w:t>
        </w:r>
      </w:ins>
      <w:ins w:id="520" w:author="陈宇晖" w:date="2025-04-09T10:15:00Z">
        <w:r>
          <w:rPr>
            <w:rFonts w:ascii="仿宋_GB2312" w:eastAsia="仿宋_GB2312" w:hAnsi="仿宋_GB2312" w:cs="仿宋_GB2312"/>
            <w:color w:val="000000" w:themeColor="text1"/>
            <w:sz w:val="32"/>
            <w:szCs w:val="32"/>
          </w:rPr>
          <w:t>3</w:t>
        </w:r>
      </w:ins>
      <w:ins w:id="521" w:author="陈宇晖" w:date="2025-04-09T10:14:00Z">
        <w:r w:rsidR="0065757C">
          <w:rPr>
            <w:rFonts w:ascii="仿宋_GB2312" w:eastAsia="仿宋_GB2312" w:hAnsi="仿宋_GB2312" w:cs="仿宋_GB2312" w:hint="eastAsia"/>
            <w:color w:val="000000" w:themeColor="text1"/>
            <w:sz w:val="32"/>
            <w:szCs w:val="32"/>
          </w:rPr>
          <w:t>年度</w:t>
        </w:r>
      </w:ins>
      <w:ins w:id="522" w:author="陈宇晖" w:date="2025-04-09T10:15:00Z">
        <w:r>
          <w:rPr>
            <w:rFonts w:ascii="仿宋_GB2312" w:eastAsia="仿宋_GB2312" w:hAnsi="仿宋_GB2312" w:cs="仿宋_GB2312" w:hint="eastAsia"/>
            <w:color w:val="000000" w:themeColor="text1"/>
            <w:sz w:val="32"/>
            <w:szCs w:val="32"/>
          </w:rPr>
          <w:t>和</w:t>
        </w:r>
      </w:ins>
      <w:ins w:id="523" w:author="陈宇晖" w:date="2025-04-09T10:14:00Z">
        <w:r w:rsidR="0065757C">
          <w:rPr>
            <w:rFonts w:ascii="仿宋_GB2312" w:eastAsia="仿宋_GB2312" w:hAnsi="仿宋_GB2312" w:cs="仿宋_GB2312" w:hint="eastAsia"/>
            <w:color w:val="000000" w:themeColor="text1"/>
            <w:sz w:val="32"/>
            <w:szCs w:val="32"/>
          </w:rPr>
          <w:t>202</w:t>
        </w:r>
      </w:ins>
      <w:ins w:id="524" w:author="陈宇晖" w:date="2025-04-09T10:15:00Z">
        <w:r>
          <w:rPr>
            <w:rFonts w:ascii="仿宋_GB2312" w:eastAsia="仿宋_GB2312" w:hAnsi="仿宋_GB2312" w:cs="仿宋_GB2312"/>
            <w:color w:val="000000" w:themeColor="text1"/>
            <w:sz w:val="32"/>
            <w:szCs w:val="32"/>
          </w:rPr>
          <w:t>4</w:t>
        </w:r>
      </w:ins>
      <w:ins w:id="525" w:author="陈宇晖" w:date="2025-04-09T10:14:00Z">
        <w:r w:rsidR="0065757C">
          <w:rPr>
            <w:rFonts w:ascii="仿宋_GB2312" w:eastAsia="仿宋_GB2312" w:hAnsi="仿宋_GB2312" w:cs="仿宋_GB2312" w:hint="eastAsia"/>
            <w:color w:val="000000" w:themeColor="text1"/>
            <w:sz w:val="32"/>
            <w:szCs w:val="32"/>
          </w:rPr>
          <w:t>年度财务审计报告；</w:t>
        </w:r>
      </w:ins>
    </w:p>
    <w:p w:rsidR="0065757C" w:rsidRDefault="00273012">
      <w:pPr>
        <w:spacing w:line="579" w:lineRule="exact"/>
        <w:ind w:firstLineChars="200" w:firstLine="640"/>
        <w:rPr>
          <w:ins w:id="526" w:author="陈宇晖" w:date="2025-04-09T10:14:00Z"/>
          <w:rFonts w:ascii="仿宋_GB2312" w:eastAsia="仿宋_GB2312" w:hAnsi="仿宋_GB2312" w:cs="仿宋_GB2312"/>
          <w:color w:val="000000" w:themeColor="text1"/>
          <w:sz w:val="32"/>
        </w:rPr>
      </w:pPr>
      <w:ins w:id="527" w:author="陈宇晖" w:date="2025-04-09T10:16:00Z">
        <w:r>
          <w:rPr>
            <w:rFonts w:ascii="仿宋_GB2312" w:eastAsia="仿宋_GB2312" w:hAnsi="仿宋_GB2312" w:cs="仿宋_GB2312" w:hint="eastAsia"/>
            <w:color w:val="000000" w:themeColor="text1"/>
            <w:sz w:val="32"/>
          </w:rPr>
          <w:t>（</w:t>
        </w:r>
      </w:ins>
      <w:ins w:id="528" w:author="陈宇晖" w:date="2025-04-09T10:41:00Z">
        <w:r w:rsidR="009C5374">
          <w:rPr>
            <w:rFonts w:ascii="仿宋_GB2312" w:eastAsia="仿宋_GB2312" w:hAnsi="仿宋_GB2312" w:cs="仿宋_GB2312" w:hint="eastAsia"/>
            <w:color w:val="000000" w:themeColor="text1"/>
            <w:sz w:val="32"/>
          </w:rPr>
          <w:t>六</w:t>
        </w:r>
      </w:ins>
      <w:ins w:id="529" w:author="陈宇晖" w:date="2025-04-09T10:16:00Z">
        <w:r>
          <w:rPr>
            <w:rFonts w:ascii="仿宋_GB2312" w:eastAsia="仿宋_GB2312" w:hAnsi="仿宋_GB2312" w:cs="仿宋_GB2312" w:hint="eastAsia"/>
            <w:color w:val="000000" w:themeColor="text1"/>
            <w:sz w:val="32"/>
          </w:rPr>
          <w:t>）</w:t>
        </w:r>
      </w:ins>
      <w:ins w:id="530" w:author="陈宇晖" w:date="2025-04-09T10:14:00Z">
        <w:r w:rsidR="0065757C">
          <w:rPr>
            <w:rFonts w:ascii="仿宋_GB2312" w:eastAsia="仿宋_GB2312" w:hAnsi="仿宋_GB2312" w:cs="仿宋_GB2312" w:hint="eastAsia"/>
            <w:color w:val="000000" w:themeColor="text1"/>
            <w:sz w:val="32"/>
          </w:rPr>
          <w:t>设备购置明细表</w:t>
        </w:r>
      </w:ins>
      <w:ins w:id="531" w:author="陈宇晖" w:date="2025-04-09T10:20:00Z">
        <w:r>
          <w:rPr>
            <w:rFonts w:ascii="仿宋_GB2312" w:eastAsia="仿宋_GB2312" w:hAnsi="仿宋_GB2312" w:cs="仿宋_GB2312" w:hint="eastAsia"/>
            <w:color w:val="000000" w:themeColor="text1"/>
            <w:sz w:val="32"/>
          </w:rPr>
          <w:t>（申报设备奖励方式需提供，</w:t>
        </w:r>
      </w:ins>
      <w:ins w:id="532" w:author="陈宇晖" w:date="2025-04-09T10:21:00Z">
        <w:r>
          <w:rPr>
            <w:rFonts w:ascii="仿宋_GB2312" w:eastAsia="仿宋_GB2312" w:hAnsi="仿宋_GB2312" w:cs="仿宋_GB2312" w:hint="eastAsia"/>
            <w:color w:val="000000" w:themeColor="text1"/>
            <w:sz w:val="32"/>
          </w:rPr>
          <w:t>详见附件</w:t>
        </w:r>
      </w:ins>
      <w:ins w:id="533" w:author="陈宇晖" w:date="2025-04-09T11:23:00Z">
        <w:r w:rsidR="000E68E4">
          <w:rPr>
            <w:rFonts w:ascii="仿宋_GB2312" w:eastAsia="仿宋_GB2312" w:hAnsi="仿宋_GB2312" w:cs="仿宋_GB2312"/>
            <w:color w:val="000000" w:themeColor="text1"/>
            <w:sz w:val="32"/>
          </w:rPr>
          <w:t>4</w:t>
        </w:r>
      </w:ins>
      <w:ins w:id="534" w:author="陈宇晖" w:date="2025-04-09T10:21:00Z">
        <w:r>
          <w:rPr>
            <w:rFonts w:ascii="仿宋_GB2312" w:eastAsia="仿宋_GB2312" w:hAnsi="仿宋_GB2312" w:cs="仿宋_GB2312" w:hint="eastAsia"/>
            <w:color w:val="000000" w:themeColor="text1"/>
            <w:sz w:val="32"/>
          </w:rPr>
          <w:t>，</w:t>
        </w:r>
      </w:ins>
      <w:ins w:id="535" w:author="陈宇晖" w:date="2025-04-09T10:20:00Z">
        <w:r>
          <w:rPr>
            <w:rFonts w:ascii="仿宋_GB2312" w:eastAsia="仿宋_GB2312" w:hAnsi="仿宋_GB2312" w:cs="仿宋_GB2312" w:hint="eastAsia"/>
            <w:color w:val="000000" w:themeColor="text1"/>
            <w:sz w:val="32"/>
          </w:rPr>
          <w:t>含项目建设工程、购置的生产用设备。按表格要求填写设备名称、规格型号、品牌、数量及价格等）</w:t>
        </w:r>
      </w:ins>
      <w:ins w:id="536" w:author="陈宇晖" w:date="2025-04-09T10:16:00Z">
        <w:r>
          <w:rPr>
            <w:rFonts w:ascii="仿宋_GB2312" w:eastAsia="仿宋_GB2312" w:hAnsi="仿宋_GB2312" w:cs="仿宋_GB2312" w:hint="eastAsia"/>
            <w:color w:val="000000" w:themeColor="text1"/>
            <w:sz w:val="32"/>
            <w:szCs w:val="32"/>
          </w:rPr>
          <w:t>。</w:t>
        </w:r>
      </w:ins>
    </w:p>
    <w:p w:rsidR="00273012" w:rsidRDefault="00273012">
      <w:pPr>
        <w:spacing w:line="579" w:lineRule="exact"/>
        <w:ind w:firstLineChars="200" w:firstLine="640"/>
        <w:rPr>
          <w:ins w:id="537" w:author="陈宇晖" w:date="2025-04-09T10:19:00Z"/>
          <w:rFonts w:eastAsia="仿宋_GB2312"/>
          <w:color w:val="000000" w:themeColor="text1"/>
          <w:sz w:val="32"/>
          <w:szCs w:val="32"/>
        </w:rPr>
      </w:pPr>
      <w:ins w:id="538" w:author="陈宇晖" w:date="2025-04-09T10:17:00Z">
        <w:r>
          <w:rPr>
            <w:rFonts w:ascii="仿宋_GB2312" w:eastAsia="仿宋_GB2312" w:hAnsi="仿宋_GB2312" w:cs="仿宋_GB2312" w:hint="eastAsia"/>
            <w:color w:val="000000" w:themeColor="text1"/>
            <w:sz w:val="32"/>
          </w:rPr>
          <w:t>（</w:t>
        </w:r>
      </w:ins>
      <w:ins w:id="539" w:author="陈宇晖" w:date="2025-04-09T10:41:00Z">
        <w:r w:rsidR="009C5374">
          <w:rPr>
            <w:rFonts w:ascii="仿宋_GB2312" w:eastAsia="仿宋_GB2312" w:hAnsi="仿宋_GB2312" w:cs="仿宋_GB2312" w:hint="eastAsia"/>
            <w:color w:val="000000" w:themeColor="text1"/>
            <w:sz w:val="32"/>
          </w:rPr>
          <w:t>七</w:t>
        </w:r>
      </w:ins>
      <w:ins w:id="540" w:author="陈宇晖" w:date="2025-04-09T10:17:00Z">
        <w:r>
          <w:rPr>
            <w:rFonts w:ascii="仿宋_GB2312" w:eastAsia="仿宋_GB2312" w:hAnsi="仿宋_GB2312" w:cs="仿宋_GB2312" w:hint="eastAsia"/>
            <w:color w:val="000000" w:themeColor="text1"/>
            <w:sz w:val="32"/>
          </w:rPr>
          <w:t>）</w:t>
        </w:r>
      </w:ins>
      <w:ins w:id="541" w:author="陈宇晖" w:date="2025-04-09T10:16:00Z">
        <w:r>
          <w:rPr>
            <w:rFonts w:ascii="仿宋_GB2312" w:eastAsia="仿宋_GB2312" w:hAnsi="仿宋_GB2312" w:cs="仿宋_GB2312" w:hint="eastAsia"/>
            <w:color w:val="000000" w:themeColor="text1"/>
            <w:sz w:val="32"/>
          </w:rPr>
          <w:t>佐证材料：</w:t>
        </w:r>
        <w:r>
          <w:rPr>
            <w:rFonts w:eastAsia="仿宋_GB2312" w:hint="eastAsia"/>
            <w:color w:val="000000" w:themeColor="text1"/>
            <w:sz w:val="32"/>
            <w:szCs w:val="32"/>
          </w:rPr>
          <w:t>购置合同、支付（付款）凭证、设备发票、</w:t>
        </w:r>
        <w:proofErr w:type="gramStart"/>
        <w:r>
          <w:rPr>
            <w:rFonts w:eastAsia="仿宋_GB2312" w:hint="eastAsia"/>
            <w:color w:val="000000" w:themeColor="text1"/>
            <w:sz w:val="32"/>
            <w:szCs w:val="32"/>
          </w:rPr>
          <w:t>转固凭证</w:t>
        </w:r>
        <w:proofErr w:type="gramEnd"/>
        <w:r>
          <w:rPr>
            <w:rFonts w:eastAsia="仿宋_GB2312" w:hint="eastAsia"/>
            <w:color w:val="000000" w:themeColor="text1"/>
            <w:sz w:val="32"/>
            <w:szCs w:val="32"/>
          </w:rPr>
          <w:t>、设备照片、铭牌照片等</w:t>
        </w:r>
      </w:ins>
      <w:ins w:id="542" w:author="陈宇晖" w:date="2025-04-09T10:19:00Z">
        <w:r>
          <w:rPr>
            <w:rFonts w:eastAsia="仿宋_GB2312" w:hint="eastAsia"/>
            <w:color w:val="000000" w:themeColor="text1"/>
            <w:sz w:val="32"/>
            <w:szCs w:val="32"/>
          </w:rPr>
          <w:t>，</w:t>
        </w:r>
      </w:ins>
      <w:ins w:id="543" w:author="陈宇晖" w:date="2025-04-09T10:16:00Z">
        <w:r>
          <w:rPr>
            <w:rFonts w:eastAsia="仿宋_GB2312" w:hint="eastAsia"/>
            <w:color w:val="000000" w:themeColor="text1"/>
            <w:sz w:val="32"/>
            <w:szCs w:val="32"/>
          </w:rPr>
          <w:t>需以设备为单位按顺序排放，</w:t>
        </w:r>
      </w:ins>
      <w:ins w:id="544" w:author="陈宇晖" w:date="2025-04-09T10:19:00Z">
        <w:r>
          <w:rPr>
            <w:rFonts w:eastAsia="仿宋_GB2312" w:hint="eastAsia"/>
            <w:color w:val="000000" w:themeColor="text1"/>
            <w:sz w:val="32"/>
            <w:szCs w:val="32"/>
          </w:rPr>
          <w:t>例如</w:t>
        </w:r>
      </w:ins>
      <w:ins w:id="545" w:author="陈宇晖" w:date="2025-04-09T10:16:00Z">
        <w:r>
          <w:rPr>
            <w:rFonts w:eastAsia="仿宋_GB2312" w:hint="eastAsia"/>
            <w:color w:val="000000" w:themeColor="text1"/>
            <w:sz w:val="32"/>
            <w:szCs w:val="32"/>
          </w:rPr>
          <w:t>：</w:t>
        </w:r>
      </w:ins>
      <w:ins w:id="546" w:author="陈宇晖" w:date="2025-04-09T10:19:00Z">
        <w:r>
          <w:rPr>
            <w:rFonts w:eastAsia="仿宋_GB2312"/>
            <w:color w:val="000000" w:themeColor="text1"/>
            <w:sz w:val="32"/>
            <w:szCs w:val="32"/>
          </w:rPr>
          <w:br/>
        </w:r>
        <w:r>
          <w:rPr>
            <w:rFonts w:eastAsia="仿宋_GB2312" w:hint="eastAsia"/>
            <w:color w:val="000000" w:themeColor="text1"/>
            <w:sz w:val="32"/>
            <w:szCs w:val="32"/>
          </w:rPr>
          <w:t xml:space="preserve"> </w:t>
        </w:r>
        <w:r>
          <w:rPr>
            <w:rFonts w:eastAsia="仿宋_GB2312"/>
            <w:color w:val="000000" w:themeColor="text1"/>
            <w:sz w:val="32"/>
            <w:szCs w:val="32"/>
          </w:rPr>
          <w:t xml:space="preserve">   1.</w:t>
        </w:r>
      </w:ins>
      <w:ins w:id="547" w:author="陈宇晖" w:date="2025-04-09T10:16:00Z">
        <w:r>
          <w:rPr>
            <w:rFonts w:eastAsia="仿宋_GB2312" w:hint="eastAsia"/>
            <w:color w:val="000000" w:themeColor="text1"/>
            <w:sz w:val="32"/>
            <w:szCs w:val="32"/>
          </w:rPr>
          <w:t>设备</w:t>
        </w:r>
        <w:r>
          <w:rPr>
            <w:rFonts w:eastAsia="仿宋_GB2312"/>
            <w:color w:val="000000" w:themeColor="text1"/>
            <w:sz w:val="32"/>
            <w:szCs w:val="32"/>
          </w:rPr>
          <w:t>1</w:t>
        </w:r>
        <w:r>
          <w:rPr>
            <w:rFonts w:eastAsia="仿宋_GB2312" w:hint="eastAsia"/>
            <w:color w:val="000000" w:themeColor="text1"/>
            <w:sz w:val="32"/>
            <w:szCs w:val="32"/>
          </w:rPr>
          <w:t>（按顺序放购置合同、支付（付款）凭证、设备发票、</w:t>
        </w:r>
        <w:proofErr w:type="gramStart"/>
        <w:r>
          <w:rPr>
            <w:rFonts w:eastAsia="仿宋_GB2312" w:hint="eastAsia"/>
            <w:color w:val="000000" w:themeColor="text1"/>
            <w:sz w:val="32"/>
            <w:szCs w:val="32"/>
          </w:rPr>
          <w:t>转固凭证</w:t>
        </w:r>
        <w:proofErr w:type="gramEnd"/>
        <w:r>
          <w:rPr>
            <w:rFonts w:eastAsia="仿宋_GB2312" w:hint="eastAsia"/>
            <w:color w:val="000000" w:themeColor="text1"/>
            <w:sz w:val="32"/>
            <w:szCs w:val="32"/>
          </w:rPr>
          <w:t>、设备照片、铭牌照片）</w:t>
        </w:r>
      </w:ins>
    </w:p>
    <w:p w:rsidR="00273012" w:rsidRDefault="00273012">
      <w:pPr>
        <w:spacing w:line="579" w:lineRule="exact"/>
        <w:ind w:firstLineChars="200" w:firstLine="640"/>
        <w:rPr>
          <w:ins w:id="548" w:author="陈宇晖" w:date="2025-04-09T10:19:00Z"/>
          <w:rFonts w:eastAsia="仿宋_GB2312"/>
          <w:color w:val="000000" w:themeColor="text1"/>
          <w:sz w:val="32"/>
          <w:szCs w:val="32"/>
        </w:rPr>
      </w:pPr>
      <w:ins w:id="549" w:author="陈宇晖" w:date="2025-04-09T10:19:00Z">
        <w:r>
          <w:rPr>
            <w:rFonts w:eastAsia="仿宋_GB2312"/>
            <w:color w:val="000000" w:themeColor="text1"/>
            <w:sz w:val="32"/>
            <w:szCs w:val="32"/>
          </w:rPr>
          <w:t>2.</w:t>
        </w:r>
      </w:ins>
      <w:ins w:id="550" w:author="陈宇晖" w:date="2025-04-09T10:16:00Z">
        <w:r>
          <w:rPr>
            <w:rFonts w:eastAsia="仿宋_GB2312" w:hint="eastAsia"/>
            <w:color w:val="000000" w:themeColor="text1"/>
            <w:sz w:val="32"/>
            <w:szCs w:val="32"/>
          </w:rPr>
          <w:t>设备</w:t>
        </w:r>
        <w:r>
          <w:rPr>
            <w:rFonts w:eastAsia="仿宋_GB2312"/>
            <w:color w:val="000000" w:themeColor="text1"/>
            <w:sz w:val="32"/>
            <w:szCs w:val="32"/>
          </w:rPr>
          <w:t>2</w:t>
        </w:r>
        <w:r>
          <w:rPr>
            <w:rFonts w:eastAsia="仿宋_GB2312" w:hint="eastAsia"/>
            <w:color w:val="000000" w:themeColor="text1"/>
            <w:sz w:val="32"/>
            <w:szCs w:val="32"/>
          </w:rPr>
          <w:t>（按顺序放购置合同、支付（付款）凭证、设备发票、</w:t>
        </w:r>
        <w:proofErr w:type="gramStart"/>
        <w:r>
          <w:rPr>
            <w:rFonts w:eastAsia="仿宋_GB2312" w:hint="eastAsia"/>
            <w:color w:val="000000" w:themeColor="text1"/>
            <w:sz w:val="32"/>
            <w:szCs w:val="32"/>
          </w:rPr>
          <w:t>转固凭证</w:t>
        </w:r>
        <w:proofErr w:type="gramEnd"/>
        <w:r>
          <w:rPr>
            <w:rFonts w:eastAsia="仿宋_GB2312" w:hint="eastAsia"/>
            <w:color w:val="000000" w:themeColor="text1"/>
            <w:sz w:val="32"/>
            <w:szCs w:val="32"/>
          </w:rPr>
          <w:t>、设备照片、铭牌照片）</w:t>
        </w:r>
        <w:r>
          <w:rPr>
            <w:rFonts w:eastAsia="仿宋_GB2312"/>
            <w:color w:val="000000" w:themeColor="text1"/>
            <w:sz w:val="32"/>
            <w:szCs w:val="32"/>
          </w:rPr>
          <w:t>......</w:t>
        </w:r>
        <w:r>
          <w:rPr>
            <w:rFonts w:eastAsia="仿宋_GB2312" w:hint="eastAsia"/>
            <w:color w:val="000000" w:themeColor="text1"/>
            <w:sz w:val="32"/>
            <w:szCs w:val="32"/>
          </w:rPr>
          <w:t>以此类推，</w:t>
        </w:r>
        <w:r>
          <w:rPr>
            <w:rFonts w:eastAsia="仿宋_GB2312" w:hint="eastAsia"/>
            <w:color w:val="000000" w:themeColor="text1"/>
            <w:sz w:val="32"/>
            <w:szCs w:val="32"/>
          </w:rPr>
          <w:lastRenderedPageBreak/>
          <w:t>直至设备</w:t>
        </w:r>
        <w:r>
          <w:rPr>
            <w:rFonts w:eastAsia="仿宋_GB2312"/>
            <w:color w:val="000000" w:themeColor="text1"/>
            <w:sz w:val="32"/>
            <w:szCs w:val="32"/>
          </w:rPr>
          <w:t>N</w:t>
        </w:r>
      </w:ins>
    </w:p>
    <w:p w:rsidR="00273012" w:rsidRDefault="00273012">
      <w:pPr>
        <w:spacing w:line="579" w:lineRule="exact"/>
        <w:ind w:firstLineChars="200" w:firstLine="640"/>
        <w:rPr>
          <w:ins w:id="551" w:author="陈宇晖" w:date="2025-04-09T10:16:00Z"/>
          <w:rFonts w:eastAsia="仿宋_GB2312"/>
          <w:color w:val="000000" w:themeColor="text1"/>
          <w:sz w:val="32"/>
          <w:szCs w:val="32"/>
        </w:rPr>
      </w:pPr>
      <w:ins w:id="552" w:author="陈宇晖" w:date="2025-04-09T10:16:00Z">
        <w:r>
          <w:rPr>
            <w:rFonts w:eastAsia="仿宋_GB2312" w:hint="eastAsia"/>
            <w:color w:val="000000" w:themeColor="text1"/>
            <w:sz w:val="32"/>
            <w:szCs w:val="32"/>
          </w:rPr>
          <w:t>同时设备顺序需与项目资金支出</w:t>
        </w:r>
        <w:r>
          <w:rPr>
            <w:rFonts w:eastAsia="仿宋_GB2312"/>
            <w:color w:val="000000" w:themeColor="text1"/>
            <w:sz w:val="32"/>
            <w:szCs w:val="32"/>
          </w:rPr>
          <w:t>/</w:t>
        </w:r>
        <w:r>
          <w:rPr>
            <w:rFonts w:eastAsia="仿宋_GB2312" w:hint="eastAsia"/>
            <w:color w:val="000000" w:themeColor="text1"/>
            <w:sz w:val="32"/>
            <w:szCs w:val="32"/>
          </w:rPr>
          <w:t>设备购置明细表保持一致。如项目有建设工程也需要提供相应的票据资料</w:t>
        </w:r>
      </w:ins>
      <w:ins w:id="553" w:author="陈宇晖" w:date="2025-04-09T10:19:00Z">
        <w:r>
          <w:rPr>
            <w:rFonts w:eastAsia="仿宋_GB2312" w:hint="eastAsia"/>
            <w:color w:val="000000" w:themeColor="text1"/>
            <w:sz w:val="32"/>
            <w:szCs w:val="32"/>
          </w:rPr>
          <w:t>。</w:t>
        </w:r>
      </w:ins>
    </w:p>
    <w:p w:rsidR="00273012" w:rsidRDefault="00273012">
      <w:pPr>
        <w:spacing w:line="579" w:lineRule="exact"/>
        <w:ind w:firstLineChars="200" w:firstLine="640"/>
        <w:rPr>
          <w:ins w:id="554" w:author="陈宇晖" w:date="2025-04-09T10:16:00Z"/>
          <w:rFonts w:ascii="仿宋_GB2312" w:eastAsia="仿宋_GB2312" w:hAnsi="仿宋_GB2312" w:cs="仿宋_GB2312"/>
          <w:color w:val="000000" w:themeColor="text1"/>
          <w:sz w:val="32"/>
          <w:szCs w:val="32"/>
        </w:rPr>
      </w:pPr>
      <w:ins w:id="555" w:author="陈宇晖" w:date="2025-04-09T10:21:00Z">
        <w:r>
          <w:rPr>
            <w:rFonts w:ascii="仿宋_GB2312" w:eastAsia="仿宋_GB2312" w:hAnsi="仿宋_GB2312" w:cs="仿宋_GB2312" w:hint="eastAsia"/>
            <w:color w:val="000000" w:themeColor="text1"/>
            <w:sz w:val="32"/>
          </w:rPr>
          <w:t>（</w:t>
        </w:r>
      </w:ins>
      <w:ins w:id="556" w:author="陈宇晖" w:date="2025-04-09T10:41:00Z">
        <w:r w:rsidR="009C5374">
          <w:rPr>
            <w:rFonts w:ascii="仿宋_GB2312" w:eastAsia="仿宋_GB2312" w:hAnsi="仿宋_GB2312" w:cs="仿宋_GB2312" w:hint="eastAsia"/>
            <w:color w:val="000000" w:themeColor="text1"/>
            <w:sz w:val="32"/>
          </w:rPr>
          <w:t>八</w:t>
        </w:r>
      </w:ins>
      <w:ins w:id="557" w:author="陈宇晖" w:date="2025-04-09T10:21:00Z">
        <w:r>
          <w:rPr>
            <w:rFonts w:ascii="仿宋_GB2312" w:eastAsia="仿宋_GB2312" w:hAnsi="仿宋_GB2312" w:cs="仿宋_GB2312" w:hint="eastAsia"/>
            <w:color w:val="000000" w:themeColor="text1"/>
            <w:sz w:val="32"/>
          </w:rPr>
          <w:t>）</w:t>
        </w:r>
      </w:ins>
      <w:proofErr w:type="gramStart"/>
      <w:ins w:id="558" w:author="陈宇晖" w:date="2025-04-09T10:16:00Z">
        <w:r>
          <w:rPr>
            <w:rFonts w:ascii="仿宋_GB2312" w:eastAsia="仿宋_GB2312" w:hAnsi="仿宋_GB2312" w:cs="仿宋_GB2312" w:hint="eastAsia"/>
            <w:color w:val="000000" w:themeColor="text1"/>
            <w:sz w:val="32"/>
          </w:rPr>
          <w:t>申请</w:t>
        </w:r>
        <w:r>
          <w:rPr>
            <w:rFonts w:ascii="仿宋_GB2312" w:eastAsia="仿宋_GB2312" w:hAnsi="仿宋_GB2312" w:cs="仿宋_GB2312" w:hint="eastAsia"/>
            <w:color w:val="000000" w:themeColor="text1"/>
            <w:sz w:val="32"/>
            <w:szCs w:val="32"/>
          </w:rPr>
          <w:t>奖补的</w:t>
        </w:r>
        <w:proofErr w:type="gramEnd"/>
        <w:r>
          <w:rPr>
            <w:rFonts w:ascii="仿宋_GB2312" w:eastAsia="仿宋_GB2312" w:hAnsi="仿宋_GB2312" w:cs="仿宋_GB2312" w:hint="eastAsia"/>
            <w:color w:val="000000" w:themeColor="text1"/>
            <w:sz w:val="32"/>
            <w:szCs w:val="32"/>
          </w:rPr>
          <w:t>设备铭牌信息与固定资产明细表（设备购置明细表）、发票原则上保持对应，如不一致，企业</w:t>
        </w:r>
        <w:r>
          <w:rPr>
            <w:rFonts w:ascii="仿宋_GB2312" w:eastAsia="仿宋_GB2312" w:hAnsi="仿宋_GB2312" w:cs="仿宋_GB2312" w:hint="eastAsia"/>
            <w:color w:val="000000" w:themeColor="text1"/>
            <w:sz w:val="32"/>
            <w:szCs w:val="32"/>
            <w:lang w:bidi="ar"/>
          </w:rPr>
          <w:t>应对不一致情况进行说明</w:t>
        </w:r>
        <w:r>
          <w:rPr>
            <w:rFonts w:ascii="仿宋_GB2312" w:eastAsia="仿宋_GB2312" w:hAnsi="仿宋_GB2312" w:cs="仿宋_GB2312" w:hint="eastAsia"/>
            <w:color w:val="000000" w:themeColor="text1"/>
            <w:sz w:val="32"/>
          </w:rPr>
          <w:t>；若与设备交易</w:t>
        </w:r>
        <w:proofErr w:type="gramStart"/>
        <w:r>
          <w:rPr>
            <w:rFonts w:ascii="仿宋_GB2312" w:eastAsia="仿宋_GB2312" w:hAnsi="仿宋_GB2312" w:cs="仿宋_GB2312" w:hint="eastAsia"/>
            <w:color w:val="000000" w:themeColor="text1"/>
            <w:sz w:val="32"/>
          </w:rPr>
          <w:t>方存在</w:t>
        </w:r>
        <w:proofErr w:type="gramEnd"/>
        <w:r>
          <w:rPr>
            <w:rFonts w:ascii="仿宋_GB2312" w:eastAsia="仿宋_GB2312" w:hAnsi="仿宋_GB2312" w:cs="仿宋_GB2312" w:hint="eastAsia"/>
            <w:color w:val="000000" w:themeColor="text1"/>
            <w:sz w:val="32"/>
          </w:rPr>
          <w:t>关联关系，企业应对关联交易的设备价格公允性等情况进行说明并提供相关佐证材料</w:t>
        </w:r>
        <w:r>
          <w:rPr>
            <w:rFonts w:ascii="仿宋_GB2312" w:eastAsia="仿宋_GB2312" w:hAnsi="仿宋_GB2312" w:cs="仿宋_GB2312" w:hint="eastAsia"/>
            <w:color w:val="000000" w:themeColor="text1"/>
            <w:sz w:val="32"/>
            <w:szCs w:val="32"/>
          </w:rPr>
          <w:t>（如第三方的销售合同、关联交易公允性专项审核报告、设备价格评估报告等）。</w:t>
        </w:r>
      </w:ins>
    </w:p>
    <w:p w:rsidR="00273012" w:rsidRDefault="00273012">
      <w:pPr>
        <w:spacing w:line="579" w:lineRule="exact"/>
        <w:ind w:firstLineChars="200" w:firstLine="640"/>
        <w:rPr>
          <w:ins w:id="559" w:author="陈宇晖" w:date="2025-04-09T10:16:00Z"/>
          <w:rFonts w:ascii="仿宋_GB2312" w:eastAsia="仿宋_GB2312" w:hAnsi="仿宋_GB2312" w:cs="仿宋_GB2312"/>
          <w:color w:val="000000" w:themeColor="text1"/>
          <w:sz w:val="32"/>
        </w:rPr>
      </w:pPr>
      <w:ins w:id="560" w:author="陈宇晖" w:date="2025-04-09T10:21:00Z">
        <w:r>
          <w:rPr>
            <w:rFonts w:ascii="仿宋_GB2312" w:eastAsia="仿宋_GB2312" w:hAnsi="仿宋_GB2312" w:cs="仿宋_GB2312" w:hint="eastAsia"/>
            <w:color w:val="000000" w:themeColor="text1"/>
            <w:sz w:val="32"/>
          </w:rPr>
          <w:t>（</w:t>
        </w:r>
      </w:ins>
      <w:ins w:id="561" w:author="陈宇晖" w:date="2025-04-09T10:41:00Z">
        <w:r w:rsidR="009C5374">
          <w:rPr>
            <w:rFonts w:ascii="仿宋_GB2312" w:eastAsia="仿宋_GB2312" w:hAnsi="仿宋_GB2312" w:cs="仿宋_GB2312" w:hint="eastAsia"/>
            <w:color w:val="000000" w:themeColor="text1"/>
            <w:sz w:val="32"/>
          </w:rPr>
          <w:t>九</w:t>
        </w:r>
      </w:ins>
      <w:ins w:id="562" w:author="陈宇晖" w:date="2025-04-09T10:21:00Z">
        <w:r>
          <w:rPr>
            <w:rFonts w:ascii="仿宋_GB2312" w:eastAsia="仿宋_GB2312" w:hAnsi="仿宋_GB2312" w:cs="仿宋_GB2312" w:hint="eastAsia"/>
            <w:color w:val="000000" w:themeColor="text1"/>
            <w:sz w:val="32"/>
          </w:rPr>
          <w:t>）</w:t>
        </w:r>
      </w:ins>
      <w:ins w:id="563" w:author="陈宇晖" w:date="2025-04-09T10:16:00Z">
        <w:r>
          <w:rPr>
            <w:rFonts w:ascii="仿宋_GB2312" w:eastAsia="仿宋_GB2312" w:hAnsi="仿宋_GB2312" w:cs="仿宋_GB2312" w:hint="eastAsia"/>
            <w:color w:val="000000" w:themeColor="text1"/>
            <w:sz w:val="32"/>
          </w:rPr>
          <w:t>符合贴息范围的借款合同、相对应的借款合同借记凭证（借款借据、记账凭证）、付息流水及利息单</w:t>
        </w:r>
      </w:ins>
      <w:ins w:id="564" w:author="陈宇晖" w:date="2025-04-09T10:22:00Z">
        <w:r>
          <w:rPr>
            <w:rFonts w:ascii="仿宋_GB2312" w:eastAsia="仿宋_GB2312" w:hAnsi="仿宋_GB2312" w:cs="仿宋_GB2312" w:hint="eastAsia"/>
            <w:color w:val="000000" w:themeColor="text1"/>
            <w:sz w:val="32"/>
          </w:rPr>
          <w:t>、发票（或银行出具的情况说明）</w:t>
        </w:r>
      </w:ins>
      <w:ins w:id="565" w:author="陈宇晖" w:date="2025-04-09T10:16:00Z">
        <w:r>
          <w:rPr>
            <w:rFonts w:ascii="仿宋_GB2312" w:eastAsia="仿宋_GB2312" w:hAnsi="仿宋_GB2312" w:cs="仿宋_GB2312" w:hint="eastAsia"/>
            <w:color w:val="000000" w:themeColor="text1"/>
            <w:sz w:val="32"/>
          </w:rPr>
          <w:t>等凭证，并填写借款明细表（附件</w:t>
        </w:r>
      </w:ins>
      <w:ins w:id="566" w:author="陈宇晖" w:date="2025-04-09T11:23:00Z">
        <w:r w:rsidR="000E68E4">
          <w:rPr>
            <w:rFonts w:ascii="仿宋_GB2312" w:eastAsia="仿宋_GB2312" w:hAnsi="仿宋_GB2312" w:cs="仿宋_GB2312"/>
            <w:color w:val="000000" w:themeColor="text1"/>
            <w:sz w:val="32"/>
          </w:rPr>
          <w:t>5</w:t>
        </w:r>
      </w:ins>
      <w:ins w:id="567" w:author="陈宇晖" w:date="2025-04-09T10:16:00Z">
        <w:r>
          <w:rPr>
            <w:rFonts w:ascii="仿宋_GB2312" w:eastAsia="仿宋_GB2312" w:hAnsi="仿宋_GB2312" w:cs="仿宋_GB2312" w:hint="eastAsia"/>
            <w:color w:val="000000" w:themeColor="text1"/>
            <w:sz w:val="32"/>
          </w:rPr>
          <w:t>，申报银行贷款贴息方式提供）；</w:t>
        </w:r>
      </w:ins>
    </w:p>
    <w:p w:rsidR="00273012" w:rsidRDefault="00273012">
      <w:pPr>
        <w:spacing w:line="579" w:lineRule="exact"/>
        <w:ind w:firstLineChars="200" w:firstLine="640"/>
        <w:rPr>
          <w:ins w:id="568" w:author="陈宇晖" w:date="2025-04-09T10:16:00Z"/>
          <w:rFonts w:ascii="仿宋_GB2312" w:eastAsia="仿宋_GB2312" w:hAnsi="仿宋_GB2312" w:cs="仿宋_GB2312"/>
          <w:color w:val="000000" w:themeColor="text1"/>
          <w:sz w:val="32"/>
        </w:rPr>
      </w:pPr>
      <w:ins w:id="569" w:author="陈宇晖" w:date="2025-04-09T10:22:00Z">
        <w:r>
          <w:rPr>
            <w:rFonts w:ascii="仿宋_GB2312" w:eastAsia="仿宋_GB2312" w:hAnsi="仿宋_GB2312" w:cs="仿宋_GB2312" w:hint="eastAsia"/>
            <w:color w:val="000000" w:themeColor="text1"/>
            <w:sz w:val="32"/>
          </w:rPr>
          <w:t>（</w:t>
        </w:r>
      </w:ins>
      <w:ins w:id="570" w:author="陈宇晖" w:date="2025-04-09T10:41:00Z">
        <w:r w:rsidR="009C5374">
          <w:rPr>
            <w:rFonts w:ascii="仿宋_GB2312" w:eastAsia="仿宋_GB2312" w:hAnsi="仿宋_GB2312" w:cs="仿宋_GB2312" w:hint="eastAsia"/>
            <w:color w:val="000000" w:themeColor="text1"/>
            <w:sz w:val="32"/>
          </w:rPr>
          <w:t>十</w:t>
        </w:r>
      </w:ins>
      <w:ins w:id="571" w:author="陈宇晖" w:date="2025-04-09T10:22:00Z">
        <w:r>
          <w:rPr>
            <w:rFonts w:ascii="仿宋_GB2312" w:eastAsia="仿宋_GB2312" w:hAnsi="仿宋_GB2312" w:cs="仿宋_GB2312" w:hint="eastAsia"/>
            <w:color w:val="000000" w:themeColor="text1"/>
            <w:sz w:val="32"/>
          </w:rPr>
          <w:t>）</w:t>
        </w:r>
      </w:ins>
      <w:ins w:id="572" w:author="陈宇晖" w:date="2025-04-09T10:16:00Z">
        <w:r>
          <w:rPr>
            <w:rFonts w:ascii="仿宋_GB2312" w:eastAsia="仿宋_GB2312" w:hAnsi="仿宋_GB2312" w:cs="仿宋_GB2312" w:hint="eastAsia"/>
            <w:color w:val="000000" w:themeColor="text1"/>
            <w:sz w:val="32"/>
          </w:rPr>
          <w:t>符合条件的保险增信银行借款合同、保单（技改项目保险增信）、相关批单、支付凭证及全额保费发票（不含中介费）等，并填写保费明细表（附件</w:t>
        </w:r>
      </w:ins>
      <w:ins w:id="573" w:author="陈宇晖" w:date="2025-04-09T11:23:00Z">
        <w:r w:rsidR="000E68E4">
          <w:rPr>
            <w:rFonts w:ascii="仿宋_GB2312" w:eastAsia="仿宋_GB2312" w:hAnsi="仿宋_GB2312" w:cs="仿宋_GB2312"/>
            <w:color w:val="000000" w:themeColor="text1"/>
            <w:sz w:val="32"/>
          </w:rPr>
          <w:t>6</w:t>
        </w:r>
      </w:ins>
      <w:ins w:id="574" w:author="陈宇晖" w:date="2025-04-09T10:16:00Z">
        <w:r>
          <w:rPr>
            <w:rFonts w:ascii="仿宋_GB2312" w:eastAsia="仿宋_GB2312" w:hAnsi="仿宋_GB2312" w:cs="仿宋_GB2312" w:hint="eastAsia"/>
            <w:color w:val="000000" w:themeColor="text1"/>
            <w:sz w:val="32"/>
          </w:rPr>
          <w:t>，申报保险增信补贴方式提供）</w:t>
        </w:r>
      </w:ins>
    </w:p>
    <w:p w:rsidR="00273012" w:rsidRDefault="00273012">
      <w:pPr>
        <w:spacing w:line="579" w:lineRule="exact"/>
        <w:ind w:firstLineChars="200" w:firstLine="640"/>
        <w:rPr>
          <w:ins w:id="575" w:author="陈宇晖" w:date="2025-04-09T10:16:00Z"/>
          <w:rFonts w:ascii="仿宋_GB2312" w:eastAsia="仿宋_GB2312" w:hAnsi="仿宋_GB2312" w:cs="仿宋_GB2312"/>
          <w:color w:val="000000" w:themeColor="text1"/>
          <w:sz w:val="32"/>
        </w:rPr>
      </w:pPr>
      <w:ins w:id="576" w:author="陈宇晖" w:date="2025-04-09T10:23:00Z">
        <w:r>
          <w:rPr>
            <w:rFonts w:ascii="仿宋_GB2312" w:eastAsia="仿宋_GB2312" w:hAnsi="仿宋_GB2312" w:cs="仿宋_GB2312" w:hint="eastAsia"/>
            <w:color w:val="000000" w:themeColor="text1"/>
            <w:sz w:val="32"/>
          </w:rPr>
          <w:t>（十</w:t>
        </w:r>
      </w:ins>
      <w:ins w:id="577" w:author="陈宇晖" w:date="2025-04-09T10:41:00Z">
        <w:r w:rsidR="009C5374">
          <w:rPr>
            <w:rFonts w:ascii="仿宋_GB2312" w:eastAsia="仿宋_GB2312" w:hAnsi="仿宋_GB2312" w:cs="仿宋_GB2312" w:hint="eastAsia"/>
            <w:color w:val="000000" w:themeColor="text1"/>
            <w:sz w:val="32"/>
          </w:rPr>
          <w:t>一</w:t>
        </w:r>
      </w:ins>
      <w:ins w:id="578" w:author="陈宇晖" w:date="2025-04-09T10:23:00Z">
        <w:r>
          <w:rPr>
            <w:rFonts w:ascii="仿宋_GB2312" w:eastAsia="仿宋_GB2312" w:hAnsi="仿宋_GB2312" w:cs="仿宋_GB2312" w:hint="eastAsia"/>
            <w:color w:val="000000" w:themeColor="text1"/>
            <w:sz w:val="32"/>
          </w:rPr>
          <w:t>）</w:t>
        </w:r>
      </w:ins>
      <w:ins w:id="579" w:author="陈宇晖" w:date="2025-04-09T10:16:00Z">
        <w:r>
          <w:rPr>
            <w:rFonts w:ascii="仿宋_GB2312" w:eastAsia="仿宋_GB2312" w:hAnsi="仿宋_GB2312" w:cs="仿宋_GB2312" w:hint="eastAsia"/>
            <w:color w:val="000000" w:themeColor="text1"/>
            <w:sz w:val="32"/>
          </w:rPr>
          <w:t>企业与融资租赁公司签订的融资租赁合同（包含资产转让协议、还款计划表）、融资租赁款收款银行回单或设备购置发票、租金支付凭证（包含转账凭证、租息发票）、租赁设备清单（包含购置发票或设备价值评估报告）等，并填写融资租赁款明细表（附件</w:t>
        </w:r>
      </w:ins>
      <w:ins w:id="580" w:author="陈宇晖" w:date="2025-04-09T11:23:00Z">
        <w:r w:rsidR="000E68E4">
          <w:rPr>
            <w:rFonts w:ascii="仿宋_GB2312" w:eastAsia="仿宋_GB2312" w:hAnsi="仿宋_GB2312" w:cs="仿宋_GB2312"/>
            <w:color w:val="000000" w:themeColor="text1"/>
            <w:sz w:val="32"/>
          </w:rPr>
          <w:t>7</w:t>
        </w:r>
      </w:ins>
      <w:ins w:id="581" w:author="陈宇晖" w:date="2025-04-09T10:16:00Z">
        <w:r>
          <w:rPr>
            <w:rFonts w:ascii="仿宋_GB2312" w:eastAsia="仿宋_GB2312" w:hAnsi="仿宋_GB2312" w:cs="仿宋_GB2312" w:hint="eastAsia"/>
            <w:color w:val="000000" w:themeColor="text1"/>
            <w:sz w:val="32"/>
          </w:rPr>
          <w:t>，申报融资租赁补贴方式提供）。</w:t>
        </w:r>
      </w:ins>
    </w:p>
    <w:p w:rsidR="00273012" w:rsidRDefault="00273012">
      <w:pPr>
        <w:spacing w:line="579" w:lineRule="exact"/>
        <w:ind w:firstLineChars="200" w:firstLine="640"/>
        <w:rPr>
          <w:ins w:id="582" w:author="陈宇晖" w:date="2025-04-09T10:16:00Z"/>
          <w:rFonts w:ascii="仿宋_GB2312" w:eastAsia="仿宋_GB2312" w:hAnsi="仿宋_GB2312" w:cs="仿宋_GB2312"/>
          <w:color w:val="000000" w:themeColor="text1"/>
          <w:sz w:val="32"/>
        </w:rPr>
      </w:pPr>
      <w:ins w:id="583" w:author="陈宇晖" w:date="2025-04-09T10:23:00Z">
        <w:r>
          <w:rPr>
            <w:rFonts w:ascii="仿宋_GB2312" w:eastAsia="仿宋_GB2312" w:hAnsi="仿宋_GB2312" w:cs="仿宋_GB2312" w:hint="eastAsia"/>
            <w:color w:val="000000" w:themeColor="text1"/>
            <w:sz w:val="32"/>
          </w:rPr>
          <w:t>（十</w:t>
        </w:r>
      </w:ins>
      <w:ins w:id="584" w:author="陈宇晖" w:date="2025-04-09T10:41:00Z">
        <w:r w:rsidR="009C5374">
          <w:rPr>
            <w:rFonts w:ascii="仿宋_GB2312" w:eastAsia="仿宋_GB2312" w:hAnsi="仿宋_GB2312" w:cs="仿宋_GB2312" w:hint="eastAsia"/>
            <w:color w:val="000000" w:themeColor="text1"/>
            <w:sz w:val="32"/>
          </w:rPr>
          <w:t>二</w:t>
        </w:r>
      </w:ins>
      <w:ins w:id="585" w:author="陈宇晖" w:date="2025-04-09T10:23:00Z">
        <w:r>
          <w:rPr>
            <w:rFonts w:ascii="仿宋_GB2312" w:eastAsia="仿宋_GB2312" w:hAnsi="仿宋_GB2312" w:cs="仿宋_GB2312" w:hint="eastAsia"/>
            <w:color w:val="000000" w:themeColor="text1"/>
            <w:sz w:val="32"/>
          </w:rPr>
          <w:t>）</w:t>
        </w:r>
      </w:ins>
      <w:ins w:id="586" w:author="陈宇晖" w:date="2025-04-09T10:16:00Z">
        <w:r>
          <w:rPr>
            <w:rFonts w:ascii="仿宋_GB2312" w:eastAsia="仿宋_GB2312" w:hAnsi="仿宋_GB2312" w:cs="仿宋_GB2312" w:hint="eastAsia"/>
            <w:color w:val="000000" w:themeColor="text1"/>
            <w:sz w:val="32"/>
          </w:rPr>
          <w:t>企业2024年度完税证明</w:t>
        </w:r>
      </w:ins>
    </w:p>
    <w:p w:rsidR="00273012" w:rsidRDefault="00273012">
      <w:pPr>
        <w:spacing w:line="579" w:lineRule="exact"/>
        <w:ind w:firstLineChars="200" w:firstLine="640"/>
        <w:rPr>
          <w:ins w:id="587" w:author="陈宇晖" w:date="2025-04-09T10:16:00Z"/>
          <w:rFonts w:ascii="仿宋_GB2312" w:eastAsia="仿宋_GB2312" w:hAnsi="仿宋_GB2312" w:cs="仿宋_GB2312"/>
          <w:color w:val="000000" w:themeColor="text1"/>
          <w:sz w:val="32"/>
        </w:rPr>
      </w:pPr>
      <w:ins w:id="588" w:author="陈宇晖" w:date="2025-04-09T10:23:00Z">
        <w:r>
          <w:rPr>
            <w:rFonts w:ascii="仿宋_GB2312" w:eastAsia="仿宋_GB2312" w:hAnsi="仿宋_GB2312" w:cs="仿宋_GB2312" w:hint="eastAsia"/>
            <w:color w:val="000000" w:themeColor="text1"/>
            <w:sz w:val="32"/>
          </w:rPr>
          <w:lastRenderedPageBreak/>
          <w:t>（十</w:t>
        </w:r>
      </w:ins>
      <w:ins w:id="589" w:author="陈宇晖" w:date="2025-04-09T11:25:00Z">
        <w:r w:rsidR="000E68E4">
          <w:rPr>
            <w:rFonts w:ascii="仿宋_GB2312" w:eastAsia="仿宋_GB2312" w:hAnsi="仿宋_GB2312" w:cs="仿宋_GB2312" w:hint="eastAsia"/>
            <w:color w:val="000000" w:themeColor="text1"/>
            <w:sz w:val="32"/>
          </w:rPr>
          <w:t>三</w:t>
        </w:r>
      </w:ins>
      <w:ins w:id="590" w:author="陈宇晖" w:date="2025-04-09T10:23:00Z">
        <w:r>
          <w:rPr>
            <w:rFonts w:ascii="仿宋_GB2312" w:eastAsia="仿宋_GB2312" w:hAnsi="仿宋_GB2312" w:cs="仿宋_GB2312" w:hint="eastAsia"/>
            <w:color w:val="000000" w:themeColor="text1"/>
            <w:sz w:val="32"/>
          </w:rPr>
          <w:t>）</w:t>
        </w:r>
      </w:ins>
      <w:ins w:id="591" w:author="陈宇晖" w:date="2025-04-09T10:16:00Z">
        <w:r>
          <w:rPr>
            <w:rFonts w:ascii="仿宋_GB2312" w:eastAsia="仿宋_GB2312" w:hAnsi="仿宋_GB2312" w:cs="仿宋_GB2312" w:hint="eastAsia"/>
            <w:color w:val="000000" w:themeColor="text1"/>
            <w:sz w:val="32"/>
          </w:rPr>
          <w:t>承诺书（附件</w:t>
        </w:r>
      </w:ins>
      <w:ins w:id="592" w:author="陈宇晖" w:date="2025-04-09T11:23:00Z">
        <w:r w:rsidR="000E68E4">
          <w:rPr>
            <w:rFonts w:ascii="仿宋_GB2312" w:eastAsia="仿宋_GB2312" w:hAnsi="仿宋_GB2312" w:cs="仿宋_GB2312"/>
            <w:color w:val="000000" w:themeColor="text1"/>
            <w:sz w:val="32"/>
          </w:rPr>
          <w:t>8</w:t>
        </w:r>
      </w:ins>
      <w:ins w:id="593" w:author="陈宇晖" w:date="2025-04-09T10:16:00Z">
        <w:r>
          <w:rPr>
            <w:rFonts w:ascii="仿宋_GB2312" w:eastAsia="仿宋_GB2312" w:hAnsi="仿宋_GB2312" w:cs="仿宋_GB2312" w:hint="eastAsia"/>
            <w:color w:val="000000" w:themeColor="text1"/>
            <w:sz w:val="32"/>
          </w:rPr>
          <w:t>）</w:t>
        </w:r>
      </w:ins>
    </w:p>
    <w:p w:rsidR="009C5374" w:rsidRDefault="00273012" w:rsidP="00AC2013">
      <w:pPr>
        <w:spacing w:line="579" w:lineRule="exact"/>
        <w:ind w:firstLineChars="200" w:firstLine="640"/>
        <w:rPr>
          <w:ins w:id="594" w:author="陈宇晖" w:date="2025-04-09T10:42:00Z"/>
          <w:rFonts w:ascii="仿宋_GB2312" w:eastAsia="仿宋_GB2312" w:hAnsi="仿宋_GB2312" w:cs="仿宋_GB2312"/>
          <w:color w:val="000000" w:themeColor="text1"/>
          <w:sz w:val="32"/>
        </w:rPr>
      </w:pPr>
      <w:ins w:id="595" w:author="陈宇晖" w:date="2025-04-09T10:23:00Z">
        <w:r>
          <w:rPr>
            <w:rFonts w:ascii="仿宋_GB2312" w:eastAsia="仿宋_GB2312" w:hAnsi="仿宋_GB2312" w:cs="仿宋_GB2312" w:hint="eastAsia"/>
            <w:color w:val="000000" w:themeColor="text1"/>
            <w:sz w:val="32"/>
          </w:rPr>
          <w:t>（十</w:t>
        </w:r>
      </w:ins>
      <w:ins w:id="596" w:author="陈宇晖" w:date="2025-04-09T11:25:00Z">
        <w:r w:rsidR="000E68E4">
          <w:rPr>
            <w:rFonts w:ascii="仿宋_GB2312" w:eastAsia="仿宋_GB2312" w:hAnsi="仿宋_GB2312" w:cs="仿宋_GB2312" w:hint="eastAsia"/>
            <w:color w:val="000000" w:themeColor="text1"/>
            <w:sz w:val="32"/>
          </w:rPr>
          <w:t>四</w:t>
        </w:r>
      </w:ins>
      <w:ins w:id="597" w:author="陈宇晖" w:date="2025-04-09T10:23:00Z">
        <w:r>
          <w:rPr>
            <w:rFonts w:ascii="仿宋_GB2312" w:eastAsia="仿宋_GB2312" w:hAnsi="仿宋_GB2312" w:cs="仿宋_GB2312" w:hint="eastAsia"/>
            <w:color w:val="000000" w:themeColor="text1"/>
            <w:sz w:val="32"/>
          </w:rPr>
          <w:t>）</w:t>
        </w:r>
      </w:ins>
      <w:ins w:id="598" w:author="陈宇晖" w:date="2025-04-09T10:16:00Z">
        <w:r>
          <w:rPr>
            <w:rFonts w:ascii="仿宋_GB2312" w:eastAsia="仿宋_GB2312" w:hAnsi="仿宋_GB2312" w:cs="仿宋_GB2312" w:hint="eastAsia"/>
            <w:color w:val="000000" w:themeColor="text1"/>
            <w:sz w:val="32"/>
            <w:szCs w:val="32"/>
            <w:lang w:bidi="ar"/>
          </w:rPr>
          <w:t>无违法违规证明公共信用信息报告</w:t>
        </w:r>
        <w:r>
          <w:rPr>
            <w:rFonts w:ascii="仿宋_GB2312" w:eastAsia="仿宋_GB2312" w:hAnsi="仿宋_GB2312" w:cs="仿宋_GB2312" w:hint="eastAsia"/>
            <w:color w:val="000000" w:themeColor="text1"/>
            <w:sz w:val="32"/>
          </w:rPr>
          <w:t>（项目单位登录“信用广东”https://credit.gd.gov.cn/index.html，</w:t>
        </w:r>
        <w:proofErr w:type="gramStart"/>
        <w:r>
          <w:rPr>
            <w:rFonts w:ascii="仿宋_GB2312" w:eastAsia="仿宋_GB2312" w:hAnsi="仿宋_GB2312" w:cs="仿宋_GB2312" w:hint="eastAsia"/>
            <w:color w:val="000000" w:themeColor="text1"/>
            <w:sz w:val="32"/>
          </w:rPr>
          <w:t>勾选建筑</w:t>
        </w:r>
        <w:proofErr w:type="gramEnd"/>
        <w:r>
          <w:rPr>
            <w:rFonts w:ascii="仿宋_GB2312" w:eastAsia="仿宋_GB2312" w:hAnsi="仿宋_GB2312" w:cs="仿宋_GB2312" w:hint="eastAsia"/>
            <w:color w:val="000000" w:themeColor="text1"/>
            <w:sz w:val="32"/>
          </w:rPr>
          <w:t>市场监管、安全生产、税务、自然资源、生态环境、能源等相关领域，</w:t>
        </w:r>
        <w:proofErr w:type="gramStart"/>
        <w:r>
          <w:rPr>
            <w:rFonts w:ascii="仿宋_GB2312" w:eastAsia="仿宋_GB2312" w:hAnsi="仿宋_GB2312" w:cs="仿宋_GB2312" w:hint="eastAsia"/>
            <w:color w:val="000000" w:themeColor="text1"/>
            <w:sz w:val="32"/>
          </w:rPr>
          <w:t>查询近</w:t>
        </w:r>
        <w:proofErr w:type="gramEnd"/>
        <w:r>
          <w:rPr>
            <w:rFonts w:ascii="仿宋_GB2312" w:eastAsia="仿宋_GB2312" w:hAnsi="仿宋_GB2312" w:cs="仿宋_GB2312" w:hint="eastAsia"/>
            <w:color w:val="000000" w:themeColor="text1"/>
            <w:sz w:val="32"/>
          </w:rPr>
          <w:t>三年记录并下载；如在报告查询期内某个领域无法出具证明报告，企业应对该领域违法违规情况进行说明，如已完成行政处罚信息信用修复，应提供相关佐证材料）。</w:t>
        </w:r>
      </w:ins>
    </w:p>
    <w:p w:rsidR="00273012" w:rsidRPr="009C5374" w:rsidRDefault="009C5374">
      <w:pPr>
        <w:spacing w:line="579" w:lineRule="exact"/>
        <w:ind w:firstLineChars="200" w:firstLine="640"/>
        <w:rPr>
          <w:ins w:id="599" w:author="陈宇晖" w:date="2025-04-09T10:16:00Z"/>
          <w:rFonts w:ascii="仿宋_GB2312" w:eastAsia="仿宋_GB2312" w:hAnsi="仿宋_GB2312" w:cs="仿宋_GB2312"/>
          <w:color w:val="000000" w:themeColor="text1"/>
          <w:sz w:val="32"/>
        </w:rPr>
      </w:pPr>
      <w:ins w:id="600" w:author="陈宇晖" w:date="2025-04-09T10:42:00Z">
        <w:r>
          <w:rPr>
            <w:rFonts w:ascii="仿宋_GB2312" w:eastAsia="仿宋_GB2312" w:hAnsi="仿宋_GB2312" w:cs="仿宋_GB2312" w:hint="eastAsia"/>
            <w:color w:val="000000" w:themeColor="text1"/>
            <w:sz w:val="32"/>
          </w:rPr>
          <w:t>（十</w:t>
        </w:r>
      </w:ins>
      <w:ins w:id="601" w:author="陈宇晖" w:date="2025-04-09T11:25:00Z">
        <w:r w:rsidR="000E68E4">
          <w:rPr>
            <w:rFonts w:ascii="仿宋_GB2312" w:eastAsia="仿宋_GB2312" w:hAnsi="仿宋_GB2312" w:cs="仿宋_GB2312" w:hint="eastAsia"/>
            <w:color w:val="000000" w:themeColor="text1"/>
            <w:sz w:val="32"/>
          </w:rPr>
          <w:t>五</w:t>
        </w:r>
      </w:ins>
      <w:ins w:id="602" w:author="陈宇晖" w:date="2025-04-09T10:42:00Z">
        <w:r>
          <w:rPr>
            <w:rFonts w:ascii="仿宋_GB2312" w:eastAsia="仿宋_GB2312" w:hAnsi="仿宋_GB2312" w:cs="仿宋_GB2312" w:hint="eastAsia"/>
            <w:color w:val="000000" w:themeColor="text1"/>
            <w:sz w:val="32"/>
          </w:rPr>
          <w:t>）</w:t>
        </w:r>
      </w:ins>
      <w:bookmarkStart w:id="603" w:name="_Hlk195087900"/>
      <w:ins w:id="604" w:author="陈宇晖" w:date="2025-04-09T10:43:00Z">
        <w:r w:rsidRPr="009C5374">
          <w:rPr>
            <w:rFonts w:ascii="仿宋_GB2312" w:eastAsia="仿宋_GB2312" w:hAnsi="仿宋_GB2312" w:cs="仿宋_GB2312" w:hint="eastAsia"/>
            <w:color w:val="000000" w:themeColor="text1"/>
            <w:sz w:val="32"/>
          </w:rPr>
          <w:t>2026年广东省制造业当家重点任务保障专项企业技术改造资金入库项目完工</w:t>
        </w:r>
        <w:r>
          <w:rPr>
            <w:rFonts w:ascii="仿宋_GB2312" w:eastAsia="仿宋_GB2312" w:hAnsi="仿宋_GB2312" w:cs="仿宋_GB2312" w:hint="eastAsia"/>
            <w:color w:val="000000" w:themeColor="text1"/>
            <w:sz w:val="32"/>
          </w:rPr>
          <w:t>情况</w:t>
        </w:r>
      </w:ins>
      <w:ins w:id="605" w:author="陈宇晖" w:date="2025-04-09T11:16:00Z">
        <w:r w:rsidR="008C0622">
          <w:rPr>
            <w:rFonts w:ascii="仿宋_GB2312" w:eastAsia="仿宋_GB2312" w:hAnsi="仿宋_GB2312" w:cs="仿宋_GB2312" w:hint="eastAsia"/>
            <w:color w:val="000000" w:themeColor="text1"/>
            <w:sz w:val="32"/>
          </w:rPr>
          <w:t>说明</w:t>
        </w:r>
      </w:ins>
      <w:ins w:id="606" w:author="陈宇晖" w:date="2025-04-09T11:12:00Z">
        <w:r w:rsidR="008D7AB0">
          <w:rPr>
            <w:rFonts w:ascii="仿宋_GB2312" w:eastAsia="仿宋_GB2312" w:hAnsi="仿宋_GB2312" w:cs="仿宋_GB2312" w:hint="eastAsia"/>
            <w:color w:val="000000" w:themeColor="text1"/>
            <w:sz w:val="32"/>
          </w:rPr>
          <w:t>及相关</w:t>
        </w:r>
      </w:ins>
      <w:ins w:id="607" w:author="陈宇晖" w:date="2025-04-09T10:43:00Z">
        <w:r w:rsidRPr="009C5374">
          <w:rPr>
            <w:rFonts w:ascii="仿宋_GB2312" w:eastAsia="仿宋_GB2312" w:hAnsi="仿宋_GB2312" w:cs="仿宋_GB2312" w:hint="eastAsia"/>
            <w:color w:val="000000" w:themeColor="text1"/>
            <w:sz w:val="32"/>
          </w:rPr>
          <w:t>表</w:t>
        </w:r>
      </w:ins>
      <w:ins w:id="608" w:author="陈宇晖" w:date="2025-04-09T11:12:00Z">
        <w:r w:rsidR="008D7AB0">
          <w:rPr>
            <w:rFonts w:ascii="仿宋_GB2312" w:eastAsia="仿宋_GB2312" w:hAnsi="仿宋_GB2312" w:cs="仿宋_GB2312" w:hint="eastAsia"/>
            <w:color w:val="000000" w:themeColor="text1"/>
            <w:sz w:val="32"/>
          </w:rPr>
          <w:t>格</w:t>
        </w:r>
      </w:ins>
      <w:bookmarkEnd w:id="603"/>
      <w:ins w:id="609" w:author="陈宇晖" w:date="2025-04-09T10:45:00Z">
        <w:r>
          <w:rPr>
            <w:rFonts w:ascii="仿宋_GB2312" w:eastAsia="仿宋_GB2312" w:hAnsi="仿宋_GB2312" w:cs="仿宋_GB2312" w:hint="eastAsia"/>
            <w:color w:val="000000" w:themeColor="text1"/>
            <w:sz w:val="32"/>
          </w:rPr>
          <w:t>（模版详见附件</w:t>
        </w:r>
      </w:ins>
      <w:ins w:id="610" w:author="陈宇晖" w:date="2025-04-09T11:24:00Z">
        <w:r w:rsidR="000E68E4">
          <w:rPr>
            <w:rFonts w:ascii="仿宋_GB2312" w:eastAsia="仿宋_GB2312" w:hAnsi="仿宋_GB2312" w:cs="仿宋_GB2312"/>
            <w:color w:val="000000" w:themeColor="text1"/>
            <w:sz w:val="32"/>
          </w:rPr>
          <w:t>9</w:t>
        </w:r>
      </w:ins>
      <w:ins w:id="611" w:author="陈宇晖" w:date="2025-04-09T10:45:00Z">
        <w:r>
          <w:rPr>
            <w:rFonts w:ascii="仿宋_GB2312" w:eastAsia="仿宋_GB2312" w:hAnsi="仿宋_GB2312" w:cs="仿宋_GB2312" w:hint="eastAsia"/>
            <w:color w:val="000000" w:themeColor="text1"/>
            <w:sz w:val="32"/>
          </w:rPr>
          <w:t>）</w:t>
        </w:r>
      </w:ins>
    </w:p>
    <w:p w:rsidR="00273012" w:rsidRDefault="00273012">
      <w:pPr>
        <w:spacing w:line="579" w:lineRule="exact"/>
        <w:ind w:firstLineChars="200" w:firstLine="640"/>
        <w:rPr>
          <w:ins w:id="612" w:author="陈宇晖" w:date="2025-04-09T10:24:00Z"/>
          <w:rFonts w:ascii="黑体" w:eastAsia="黑体" w:hAnsi="黑体" w:cs="黑体"/>
          <w:sz w:val="32"/>
          <w:szCs w:val="32"/>
        </w:rPr>
      </w:pPr>
      <w:ins w:id="613" w:author="陈宇晖" w:date="2025-04-09T10:24:00Z">
        <w:r>
          <w:rPr>
            <w:rFonts w:ascii="黑体" w:eastAsia="黑体" w:hAnsi="黑体" w:cs="黑体" w:hint="eastAsia"/>
            <w:sz w:val="32"/>
            <w:szCs w:val="32"/>
          </w:rPr>
          <w:t>五、申报注意事项</w:t>
        </w:r>
      </w:ins>
    </w:p>
    <w:p w:rsidR="00273012" w:rsidRDefault="00273012">
      <w:pPr>
        <w:spacing w:line="579" w:lineRule="exact"/>
        <w:ind w:firstLineChars="200" w:firstLine="640"/>
        <w:rPr>
          <w:ins w:id="614" w:author="陈宇晖" w:date="2025-04-09T10:24:00Z"/>
          <w:rFonts w:ascii="仿宋_GB2312" w:eastAsia="仿宋_GB2312" w:hAnsi="仿宋_GB2312" w:cs="仿宋_GB2312"/>
          <w:sz w:val="32"/>
          <w:szCs w:val="32"/>
        </w:rPr>
      </w:pPr>
      <w:ins w:id="615" w:author="陈宇晖" w:date="2025-04-09T10:24:00Z">
        <w:r>
          <w:rPr>
            <w:rFonts w:ascii="仿宋_GB2312" w:eastAsia="仿宋_GB2312" w:hAnsi="仿宋_GB2312" w:cs="仿宋_GB2312" w:hint="eastAsia"/>
            <w:sz w:val="32"/>
            <w:szCs w:val="32"/>
          </w:rPr>
          <w:t>1.企业应认真研读申报通知及附件，如实、完整、准确、按时提供申报材料。</w:t>
        </w:r>
      </w:ins>
    </w:p>
    <w:p w:rsidR="00273012" w:rsidRDefault="00273012">
      <w:pPr>
        <w:spacing w:line="579" w:lineRule="exact"/>
        <w:ind w:firstLineChars="200" w:firstLine="640"/>
        <w:rPr>
          <w:ins w:id="616" w:author="陈宇晖" w:date="2025-04-09T10:24:00Z"/>
          <w:rFonts w:ascii="仿宋_GB2312" w:eastAsia="仿宋_GB2312" w:hAnsi="仿宋_GB2312" w:cs="仿宋_GB2312"/>
          <w:sz w:val="32"/>
          <w:szCs w:val="32"/>
        </w:rPr>
      </w:pPr>
      <w:ins w:id="617" w:author="陈宇晖" w:date="2025-04-09T10:24:00Z">
        <w:r>
          <w:rPr>
            <w:rFonts w:ascii="仿宋_GB2312" w:eastAsia="仿宋_GB2312" w:hAnsi="仿宋_GB2312" w:cs="仿宋_GB2312" w:hint="eastAsia"/>
            <w:sz w:val="32"/>
            <w:szCs w:val="32"/>
          </w:rPr>
          <w:t>2.申报项目名称、项目备案证名称、纳入统计局固定资产投资统计的项目名称三者需保持一致。</w:t>
        </w:r>
      </w:ins>
    </w:p>
    <w:p w:rsidR="00273012" w:rsidRDefault="00273012">
      <w:pPr>
        <w:spacing w:line="579" w:lineRule="exact"/>
        <w:ind w:firstLineChars="200" w:firstLine="640"/>
        <w:rPr>
          <w:ins w:id="618" w:author="陈宇晖" w:date="2025-04-09T10:24:00Z"/>
          <w:rFonts w:ascii="仿宋_GB2312" w:eastAsia="仿宋_GB2312" w:hAnsi="仿宋_GB2312" w:cs="仿宋_GB2312"/>
          <w:sz w:val="32"/>
          <w:szCs w:val="32"/>
        </w:rPr>
      </w:pPr>
      <w:ins w:id="619" w:author="陈宇晖" w:date="2025-04-09T10:24:00Z">
        <w:r>
          <w:rPr>
            <w:rFonts w:ascii="仿宋_GB2312" w:eastAsia="仿宋_GB2312" w:hAnsi="仿宋_GB2312" w:cs="仿宋_GB2312" w:hint="eastAsia"/>
            <w:sz w:val="32"/>
            <w:szCs w:val="32"/>
          </w:rPr>
          <w:t>3.企业应提前对项目进行固定资产投资统计纳统，确保项目提交前可以查询到项目</w:t>
        </w:r>
        <w:proofErr w:type="gramStart"/>
        <w:r>
          <w:rPr>
            <w:rFonts w:ascii="仿宋_GB2312" w:eastAsia="仿宋_GB2312" w:hAnsi="仿宋_GB2312" w:cs="仿宋_GB2312" w:hint="eastAsia"/>
            <w:sz w:val="32"/>
            <w:szCs w:val="32"/>
          </w:rPr>
          <w:t>的纳统情况</w:t>
        </w:r>
        <w:proofErr w:type="gramEnd"/>
        <w:r>
          <w:rPr>
            <w:rFonts w:ascii="仿宋_GB2312" w:eastAsia="仿宋_GB2312" w:hAnsi="仿宋_GB2312" w:cs="仿宋_GB2312" w:hint="eastAsia"/>
            <w:sz w:val="32"/>
            <w:szCs w:val="32"/>
          </w:rPr>
          <w:t>。</w:t>
        </w:r>
      </w:ins>
    </w:p>
    <w:p w:rsidR="00083C2D" w:rsidRDefault="00273012" w:rsidP="00083C2D">
      <w:pPr>
        <w:spacing w:line="579" w:lineRule="exact"/>
        <w:ind w:firstLineChars="200" w:firstLine="640"/>
        <w:rPr>
          <w:ins w:id="620" w:author="陈宇晖" w:date="2025-04-09T10:46:00Z"/>
          <w:rFonts w:ascii="仿宋_GB2312" w:eastAsia="仿宋_GB2312" w:hAnsi="仿宋_GB2312" w:cs="仿宋_GB2312"/>
          <w:sz w:val="32"/>
          <w:szCs w:val="32"/>
        </w:rPr>
      </w:pPr>
      <w:ins w:id="621" w:author="陈宇晖" w:date="2025-04-09T10:24:00Z">
        <w:r>
          <w:rPr>
            <w:rFonts w:ascii="仿宋_GB2312" w:eastAsia="仿宋_GB2312" w:hAnsi="仿宋_GB2312" w:cs="仿宋_GB2312" w:hint="eastAsia"/>
            <w:sz w:val="32"/>
            <w:szCs w:val="32"/>
          </w:rPr>
          <w:t>4.企业应如实提供项目备案证及全部的备案变更函文件，不得瞒报漏报。若备案证发生变更，企业提交申请变更的时间需在前备案证项目建设期内。</w:t>
        </w:r>
      </w:ins>
    </w:p>
    <w:p w:rsidR="00273012" w:rsidRPr="00083C2D" w:rsidRDefault="00273012">
      <w:pPr>
        <w:spacing w:line="579" w:lineRule="exact"/>
        <w:ind w:firstLineChars="200" w:firstLine="640"/>
        <w:rPr>
          <w:ins w:id="622" w:author="陈宇晖" w:date="2025-04-09T10:24:00Z"/>
          <w:rFonts w:ascii="仿宋_GB2312" w:eastAsia="仿宋_GB2312" w:hAnsi="仿宋_GB2312" w:cs="仿宋_GB2312"/>
          <w:sz w:val="32"/>
          <w:szCs w:val="32"/>
        </w:rPr>
        <w:pPrChange w:id="623" w:author="陈宇晖" w:date="2025-04-09T10:46:00Z">
          <w:pPr>
            <w:pStyle w:val="6"/>
            <w:spacing w:before="0" w:after="0" w:line="579" w:lineRule="exact"/>
            <w:ind w:firstLineChars="200" w:firstLine="643"/>
          </w:pPr>
        </w:pPrChange>
      </w:pPr>
      <w:ins w:id="624" w:author="陈宇晖" w:date="2025-04-09T10:24:00Z">
        <w:r w:rsidRPr="00083C2D">
          <w:rPr>
            <w:rFonts w:ascii="仿宋_GB2312" w:eastAsia="仿宋_GB2312" w:hAnsi="仿宋_GB2312" w:cs="仿宋_GB2312"/>
            <w:sz w:val="32"/>
            <w:szCs w:val="32"/>
          </w:rPr>
          <w:t>5.项目建设地点应与备案证地点保持一致。</w:t>
        </w:r>
      </w:ins>
    </w:p>
    <w:p w:rsidR="00B03F1C" w:rsidRPr="00DA49B4" w:rsidDel="00DA49B4" w:rsidRDefault="00273012">
      <w:pPr>
        <w:spacing w:line="579" w:lineRule="exact"/>
        <w:ind w:firstLineChars="200" w:firstLine="640"/>
        <w:rPr>
          <w:ins w:id="625" w:author="谭茜" w:date="2024-03-13T11:11:00Z"/>
          <w:del w:id="626" w:author="陈宇晖" w:date="2025-04-09T10:40:00Z"/>
          <w:rPrChange w:id="627" w:author="陈宇晖" w:date="2025-04-09T10:40:00Z">
            <w:rPr>
              <w:ins w:id="628" w:author="谭茜" w:date="2024-03-13T11:11:00Z"/>
              <w:del w:id="629" w:author="陈宇晖" w:date="2025-04-09T10:40:00Z"/>
              <w:rFonts w:eastAsia="仿宋_GB2312"/>
              <w:sz w:val="32"/>
              <w:szCs w:val="32"/>
            </w:rPr>
          </w:rPrChange>
        </w:rPr>
        <w:pPrChange w:id="630" w:author="陈宇晖" w:date="2025-04-09T10:40:00Z">
          <w:pPr>
            <w:spacing w:line="560" w:lineRule="exact"/>
            <w:ind w:firstLineChars="200" w:firstLine="640"/>
          </w:pPr>
        </w:pPrChange>
      </w:pPr>
      <w:ins w:id="631" w:author="陈宇晖" w:date="2025-04-09T10:24:00Z">
        <w:r>
          <w:rPr>
            <w:rFonts w:ascii="仿宋_GB2312" w:eastAsia="仿宋_GB2312" w:hAnsi="仿宋_GB2312" w:cs="仿宋_GB2312" w:hint="eastAsia"/>
            <w:sz w:val="32"/>
            <w:szCs w:val="32"/>
          </w:rPr>
          <w:t>6.项目需要提供完整的佐证材料，包括但不限于购置合同、支付（付款）凭证、设备发票、</w:t>
        </w:r>
        <w:proofErr w:type="gramStart"/>
        <w:r>
          <w:rPr>
            <w:rFonts w:ascii="仿宋_GB2312" w:eastAsia="仿宋_GB2312" w:hAnsi="仿宋_GB2312" w:cs="仿宋_GB2312" w:hint="eastAsia"/>
            <w:sz w:val="32"/>
            <w:szCs w:val="32"/>
          </w:rPr>
          <w:t>转固凭证</w:t>
        </w:r>
        <w:proofErr w:type="gramEnd"/>
        <w:r>
          <w:rPr>
            <w:rFonts w:ascii="仿宋_GB2312" w:eastAsia="仿宋_GB2312" w:hAnsi="仿宋_GB2312" w:cs="仿宋_GB2312" w:hint="eastAsia"/>
            <w:sz w:val="32"/>
            <w:szCs w:val="32"/>
          </w:rPr>
          <w:t>、设备照片、</w:t>
        </w:r>
        <w:r>
          <w:rPr>
            <w:rFonts w:ascii="仿宋_GB2312" w:eastAsia="仿宋_GB2312" w:hAnsi="仿宋_GB2312" w:cs="仿宋_GB2312" w:hint="eastAsia"/>
            <w:sz w:val="32"/>
            <w:szCs w:val="32"/>
          </w:rPr>
          <w:lastRenderedPageBreak/>
          <w:t>铭牌照片等，且发票、付款必须在原始备案通过日（项目备案证的落款时间）至项目完工日期之间，完工日期以项目实际完工时间为准（不能晚于备案证的完工日期）。奖励的项目设备时间最长不超过3年。</w:t>
        </w:r>
      </w:ins>
      <w:ins w:id="632" w:author="谭茜" w:date="2024-03-13T11:11:00Z">
        <w:del w:id="633" w:author="陈宇晖" w:date="2025-04-09T10:40:00Z">
          <w:r w:rsidR="00F07A0A" w:rsidDel="00DA49B4">
            <w:rPr>
              <w:rFonts w:ascii="CESI仿宋-GB2312" w:eastAsia="CESI仿宋-GB2312" w:hAnsi="CESI仿宋-GB2312" w:cs="CESI仿宋-GB2312" w:hint="eastAsia"/>
              <w:sz w:val="32"/>
              <w:szCs w:val="32"/>
              <w:rPrChange w:id="634" w:author="谭茜" w:date="2024-03-26T17:22:00Z">
                <w:rPr>
                  <w:rFonts w:eastAsia="仿宋_GB2312" w:hint="eastAsia"/>
                  <w:sz w:val="32"/>
                  <w:szCs w:val="32"/>
                </w:rPr>
              </w:rPrChange>
            </w:rPr>
            <w:delText>（</w:delText>
          </w:r>
        </w:del>
      </w:ins>
      <w:ins w:id="635" w:author="谭茜" w:date="2024-03-13T11:12:00Z">
        <w:del w:id="636" w:author="陈宇晖" w:date="2025-04-09T10:40:00Z">
          <w:r w:rsidR="00F07A0A" w:rsidDel="00DA49B4">
            <w:rPr>
              <w:rFonts w:ascii="CESI仿宋-GB2312" w:eastAsia="CESI仿宋-GB2312" w:hAnsi="CESI仿宋-GB2312" w:cs="CESI仿宋-GB2312" w:hint="eastAsia"/>
              <w:sz w:val="32"/>
              <w:szCs w:val="32"/>
              <w:rPrChange w:id="637" w:author="谭茜" w:date="2024-03-26T17:22:00Z">
                <w:rPr>
                  <w:rFonts w:eastAsia="仿宋_GB2312" w:hint="eastAsia"/>
                  <w:sz w:val="32"/>
                  <w:szCs w:val="32"/>
                </w:rPr>
              </w:rPrChange>
            </w:rPr>
            <w:delText>一</w:delText>
          </w:r>
        </w:del>
      </w:ins>
      <w:ins w:id="638" w:author="谭茜" w:date="2024-03-13T11:11:00Z">
        <w:del w:id="639" w:author="陈宇晖" w:date="2025-04-09T10:40:00Z">
          <w:r w:rsidR="00F07A0A" w:rsidDel="00DA49B4">
            <w:rPr>
              <w:rFonts w:ascii="CESI仿宋-GB2312" w:eastAsia="CESI仿宋-GB2312" w:hAnsi="CESI仿宋-GB2312" w:cs="CESI仿宋-GB2312" w:hint="eastAsia"/>
              <w:sz w:val="32"/>
              <w:szCs w:val="32"/>
              <w:rPrChange w:id="640" w:author="谭茜" w:date="2024-03-26T17:22:00Z">
                <w:rPr>
                  <w:rFonts w:eastAsia="仿宋_GB2312" w:hint="eastAsia"/>
                  <w:sz w:val="32"/>
                  <w:szCs w:val="32"/>
                </w:rPr>
              </w:rPrChange>
            </w:rPr>
            <w:delText>）</w:delText>
          </w:r>
          <w:r w:rsidR="00F07A0A" w:rsidDel="00DA49B4">
            <w:rPr>
              <w:rFonts w:ascii="CESI仿宋-GB2312" w:eastAsia="CESI仿宋-GB2312" w:hAnsi="CESI仿宋-GB2312" w:cs="CESI仿宋-GB2312" w:hint="eastAsia"/>
              <w:sz w:val="32"/>
              <w:szCs w:val="32"/>
              <w:rPrChange w:id="641" w:author="谭茜" w:date="2024-03-26T17:22:00Z">
                <w:rPr>
                  <w:rFonts w:ascii="仿宋_GB2312" w:eastAsia="仿宋_GB2312" w:hAnsi="仿宋_GB2312" w:cs="仿宋_GB2312" w:hint="eastAsia"/>
                  <w:sz w:val="32"/>
                  <w:szCs w:val="32"/>
                </w:rPr>
              </w:rPrChange>
            </w:rPr>
            <w:delText>经会计师事务所出具的</w:delText>
          </w:r>
          <w:r w:rsidR="00F07A0A" w:rsidDel="00DA49B4">
            <w:rPr>
              <w:rFonts w:ascii="CESI仿宋-GB2312" w:eastAsia="CESI仿宋-GB2312" w:hAnsi="CESI仿宋-GB2312" w:cs="CESI仿宋-GB2312"/>
              <w:sz w:val="32"/>
              <w:szCs w:val="32"/>
              <w:rPrChange w:id="642" w:author="谭茜" w:date="2024-03-26T17:22:00Z">
                <w:rPr>
                  <w:rFonts w:eastAsia="仿宋_GB2312"/>
                  <w:sz w:val="32"/>
                  <w:szCs w:val="32"/>
                </w:rPr>
              </w:rPrChange>
            </w:rPr>
            <w:delText>2023</w:delText>
          </w:r>
          <w:r w:rsidR="00F07A0A" w:rsidDel="00DA49B4">
            <w:rPr>
              <w:rFonts w:ascii="CESI仿宋-GB2312" w:eastAsia="CESI仿宋-GB2312" w:hAnsi="CESI仿宋-GB2312" w:cs="CESI仿宋-GB2312" w:hint="eastAsia"/>
              <w:sz w:val="32"/>
              <w:szCs w:val="32"/>
              <w:rPrChange w:id="643" w:author="谭茜" w:date="2024-03-26T17:22:00Z">
                <w:rPr>
                  <w:rFonts w:eastAsia="仿宋_GB2312" w:hint="eastAsia"/>
                  <w:sz w:val="32"/>
                  <w:szCs w:val="32"/>
                </w:rPr>
              </w:rPrChange>
            </w:rPr>
            <w:delText>年度</w:delText>
          </w:r>
        </w:del>
        <w:del w:id="644" w:author="陈宇晖" w:date="2025-04-03T10:41:00Z">
          <w:r w:rsidR="00F07A0A" w:rsidDel="009B172C">
            <w:rPr>
              <w:rFonts w:ascii="CESI仿宋-GB2312" w:eastAsia="CESI仿宋-GB2312" w:hAnsi="CESI仿宋-GB2312" w:cs="CESI仿宋-GB2312" w:hint="eastAsia"/>
              <w:sz w:val="32"/>
              <w:szCs w:val="32"/>
              <w:rPrChange w:id="645" w:author="谭茜" w:date="2024-03-26T17:22:00Z">
                <w:rPr>
                  <w:rFonts w:eastAsia="仿宋_GB2312" w:hint="eastAsia"/>
                  <w:sz w:val="32"/>
                  <w:szCs w:val="32"/>
                </w:rPr>
              </w:rPrChange>
            </w:rPr>
            <w:delText>或</w:delText>
          </w:r>
        </w:del>
        <w:del w:id="646" w:author="陈宇晖" w:date="2025-04-09T10:40:00Z">
          <w:r w:rsidR="00F07A0A" w:rsidDel="00DA49B4">
            <w:rPr>
              <w:rFonts w:ascii="CESI仿宋-GB2312" w:eastAsia="CESI仿宋-GB2312" w:hAnsi="CESI仿宋-GB2312" w:cs="CESI仿宋-GB2312"/>
              <w:sz w:val="32"/>
              <w:szCs w:val="32"/>
              <w:rPrChange w:id="647" w:author="谭茜" w:date="2024-03-26T17:22:00Z">
                <w:rPr>
                  <w:rFonts w:eastAsia="仿宋_GB2312"/>
                  <w:sz w:val="32"/>
                  <w:szCs w:val="32"/>
                </w:rPr>
              </w:rPrChange>
            </w:rPr>
            <w:delText>202</w:delText>
          </w:r>
        </w:del>
        <w:del w:id="648" w:author="陈宇晖" w:date="2025-04-03T10:41:00Z">
          <w:r w:rsidR="00F07A0A" w:rsidDel="009B172C">
            <w:rPr>
              <w:rFonts w:ascii="CESI仿宋-GB2312" w:eastAsia="CESI仿宋-GB2312" w:hAnsi="CESI仿宋-GB2312" w:cs="CESI仿宋-GB2312"/>
              <w:sz w:val="32"/>
              <w:szCs w:val="32"/>
              <w:rPrChange w:id="649" w:author="谭茜" w:date="2024-03-26T17:22:00Z">
                <w:rPr>
                  <w:rFonts w:eastAsia="仿宋_GB2312"/>
                  <w:sz w:val="32"/>
                  <w:szCs w:val="32"/>
                </w:rPr>
              </w:rPrChange>
            </w:rPr>
            <w:delText>2</w:delText>
          </w:r>
        </w:del>
        <w:del w:id="650" w:author="陈宇晖" w:date="2025-04-09T10:40:00Z">
          <w:r w:rsidR="00F07A0A" w:rsidDel="00DA49B4">
            <w:rPr>
              <w:rFonts w:ascii="CESI仿宋-GB2312" w:eastAsia="CESI仿宋-GB2312" w:hAnsi="CESI仿宋-GB2312" w:cs="CESI仿宋-GB2312" w:hint="eastAsia"/>
              <w:sz w:val="32"/>
              <w:szCs w:val="32"/>
              <w:rPrChange w:id="651" w:author="谭茜" w:date="2024-03-26T17:22:00Z">
                <w:rPr>
                  <w:rFonts w:ascii="仿宋_GB2312" w:eastAsia="仿宋_GB2312" w:hAnsi="仿宋_GB2312" w:cs="仿宋_GB2312" w:hint="eastAsia"/>
                  <w:sz w:val="32"/>
                  <w:szCs w:val="32"/>
                </w:rPr>
              </w:rPrChange>
            </w:rPr>
            <w:delText>年度财务审计报告</w:delText>
          </w:r>
          <w:r w:rsidR="00F07A0A" w:rsidDel="00DA49B4">
            <w:rPr>
              <w:rFonts w:ascii="CESI仿宋-GB2312" w:eastAsia="CESI仿宋-GB2312" w:hAnsi="CESI仿宋-GB2312" w:cs="CESI仿宋-GB2312" w:hint="eastAsia"/>
              <w:sz w:val="32"/>
              <w:szCs w:val="32"/>
              <w:rPrChange w:id="652" w:author="谭茜" w:date="2024-03-26T17:22:00Z">
                <w:rPr>
                  <w:rFonts w:eastAsia="仿宋_GB2312" w:hint="eastAsia"/>
                  <w:sz w:val="32"/>
                  <w:szCs w:val="32"/>
                </w:rPr>
              </w:rPrChange>
            </w:rPr>
            <w:delText>；</w:delText>
          </w:r>
        </w:del>
      </w:ins>
    </w:p>
    <w:p w:rsidR="00B03F1C" w:rsidRPr="00B03F1C" w:rsidDel="00DA49B4" w:rsidRDefault="00F07A0A">
      <w:pPr>
        <w:ind w:firstLineChars="200" w:firstLine="640"/>
        <w:rPr>
          <w:ins w:id="653" w:author="谭茜" w:date="2024-03-13T11:11:00Z"/>
          <w:del w:id="654" w:author="陈宇晖" w:date="2025-04-09T10:40:00Z"/>
          <w:rFonts w:ascii="CESI仿宋-GB2312" w:eastAsia="CESI仿宋-GB2312" w:hAnsi="CESI仿宋-GB2312" w:cs="CESI仿宋-GB2312"/>
          <w:sz w:val="32"/>
          <w:rPrChange w:id="655" w:author="谭茜" w:date="2024-03-26T17:22:00Z">
            <w:rPr>
              <w:ins w:id="656" w:author="谭茜" w:date="2024-03-13T11:11:00Z"/>
              <w:del w:id="657" w:author="陈宇晖" w:date="2025-04-09T10:40:00Z"/>
              <w:rFonts w:eastAsia="仿宋_GB2312"/>
              <w:sz w:val="32"/>
            </w:rPr>
          </w:rPrChange>
        </w:rPr>
        <w:pPrChange w:id="658" w:author="陈宇晖" w:date="2025-04-09T10:40:00Z">
          <w:pPr>
            <w:spacing w:line="560" w:lineRule="exact"/>
            <w:ind w:firstLineChars="200" w:firstLine="640"/>
          </w:pPr>
        </w:pPrChange>
      </w:pPr>
      <w:ins w:id="659" w:author="谭茜" w:date="2024-03-13T11:11:00Z">
        <w:del w:id="660" w:author="陈宇晖" w:date="2025-04-09T10:40:00Z">
          <w:r w:rsidDel="00DA49B4">
            <w:rPr>
              <w:rFonts w:ascii="CESI仿宋-GB2312" w:eastAsia="CESI仿宋-GB2312" w:hAnsi="CESI仿宋-GB2312" w:cs="CESI仿宋-GB2312" w:hint="eastAsia"/>
              <w:sz w:val="32"/>
              <w:rPrChange w:id="661" w:author="谭茜" w:date="2024-03-26T17:22:00Z">
                <w:rPr>
                  <w:rFonts w:eastAsia="仿宋_GB2312" w:hint="eastAsia"/>
                  <w:sz w:val="32"/>
                </w:rPr>
              </w:rPrChange>
            </w:rPr>
            <w:delText>（</w:delText>
          </w:r>
        </w:del>
      </w:ins>
      <w:ins w:id="662" w:author="谭茜" w:date="2024-03-13T11:12:00Z">
        <w:del w:id="663" w:author="陈宇晖" w:date="2025-04-09T10:40:00Z">
          <w:r w:rsidDel="00DA49B4">
            <w:rPr>
              <w:rFonts w:ascii="CESI仿宋-GB2312" w:eastAsia="CESI仿宋-GB2312" w:hAnsi="CESI仿宋-GB2312" w:cs="CESI仿宋-GB2312" w:hint="eastAsia"/>
              <w:sz w:val="32"/>
              <w:rPrChange w:id="664" w:author="谭茜" w:date="2024-03-26T17:22:00Z">
                <w:rPr>
                  <w:rFonts w:eastAsia="仿宋_GB2312" w:hint="eastAsia"/>
                  <w:sz w:val="32"/>
                </w:rPr>
              </w:rPrChange>
            </w:rPr>
            <w:delText>二</w:delText>
          </w:r>
        </w:del>
      </w:ins>
      <w:ins w:id="665" w:author="谭茜" w:date="2024-03-13T11:11:00Z">
        <w:del w:id="666" w:author="陈宇晖" w:date="2025-04-09T10:40:00Z">
          <w:r w:rsidDel="00DA49B4">
            <w:rPr>
              <w:rFonts w:ascii="CESI仿宋-GB2312" w:eastAsia="CESI仿宋-GB2312" w:hAnsi="CESI仿宋-GB2312" w:cs="CESI仿宋-GB2312" w:hint="eastAsia"/>
              <w:sz w:val="32"/>
              <w:rPrChange w:id="667" w:author="谭茜" w:date="2024-03-26T17:22:00Z">
                <w:rPr>
                  <w:rFonts w:eastAsia="仿宋_GB2312" w:hint="eastAsia"/>
                  <w:sz w:val="32"/>
                </w:rPr>
              </w:rPrChange>
            </w:rPr>
            <w:delText>）</w:delText>
          </w:r>
        </w:del>
        <w:del w:id="668" w:author="陈宇晖" w:date="2025-04-03T11:06:00Z">
          <w:r w:rsidDel="00F07A0A">
            <w:rPr>
              <w:rFonts w:ascii="CESI仿宋-GB2312" w:eastAsia="CESI仿宋-GB2312" w:hAnsi="CESI仿宋-GB2312" w:cs="CESI仿宋-GB2312" w:hint="eastAsia"/>
              <w:color w:val="000000"/>
              <w:sz w:val="32"/>
              <w:rPrChange w:id="669" w:author="谭茜" w:date="2024-03-26T17:22:00Z">
                <w:rPr>
                  <w:rFonts w:eastAsia="仿宋_GB2312" w:hint="eastAsia"/>
                  <w:color w:val="000000"/>
                  <w:sz w:val="32"/>
                </w:rPr>
              </w:rPrChange>
            </w:rPr>
            <w:delText>对购置的设备，</w:delText>
          </w:r>
          <w:r w:rsidDel="00F07A0A">
            <w:rPr>
              <w:rFonts w:ascii="CESI仿宋-GB2312" w:eastAsia="CESI仿宋-GB2312" w:hAnsi="CESI仿宋-GB2312" w:cs="CESI仿宋-GB2312" w:hint="eastAsia"/>
              <w:sz w:val="32"/>
              <w:rPrChange w:id="670" w:author="谭茜" w:date="2024-03-26T17:22:00Z">
                <w:rPr>
                  <w:rFonts w:eastAsia="仿宋_GB2312" w:hint="eastAsia"/>
                  <w:sz w:val="32"/>
                </w:rPr>
              </w:rPrChange>
            </w:rPr>
            <w:delText>提供购置设备清单（含计划设备名称、规格型号、品牌、数量及价格等）、设备发票、支付凭</w:delText>
          </w:r>
          <w:r w:rsidDel="00F07A0A">
            <w:rPr>
              <w:rFonts w:ascii="CESI仿宋-GB2312" w:eastAsia="CESI仿宋-GB2312" w:hAnsi="CESI仿宋-GB2312" w:cs="CESI仿宋-GB2312" w:hint="eastAsia"/>
              <w:sz w:val="32"/>
              <w:rPrChange w:id="671" w:author="谭茜" w:date="2024-03-26T17:22:00Z">
                <w:rPr>
                  <w:rFonts w:ascii="仿宋_GB2312" w:eastAsia="仿宋_GB2312" w:hAnsi="仿宋_GB2312" w:cs="仿宋_GB2312" w:hint="eastAsia"/>
                  <w:sz w:val="32"/>
                </w:rPr>
              </w:rPrChange>
            </w:rPr>
            <w:delText>证、设备照片、铭牌照片、购置合同等，并填写设备明细表（</w:delText>
          </w:r>
          <w:r w:rsidDel="00F07A0A">
            <w:rPr>
              <w:rFonts w:ascii="CESI仿宋-GB2312" w:eastAsia="CESI仿宋-GB2312" w:hAnsi="CESI仿宋-GB2312" w:cs="CESI仿宋-GB2312" w:hint="eastAsia"/>
              <w:sz w:val="32"/>
              <w:rPrChange w:id="672" w:author="谭茜" w:date="2024-03-26T17:22:00Z">
                <w:rPr>
                  <w:rFonts w:eastAsia="仿宋_GB2312" w:hint="eastAsia"/>
                  <w:sz w:val="32"/>
                </w:rPr>
              </w:rPrChange>
            </w:rPr>
            <w:delText>见附件</w:delText>
          </w:r>
          <w:r w:rsidDel="00F07A0A">
            <w:rPr>
              <w:rFonts w:ascii="CESI仿宋-GB2312" w:eastAsia="CESI仿宋-GB2312" w:hAnsi="CESI仿宋-GB2312" w:cs="CESI仿宋-GB2312"/>
              <w:sz w:val="32"/>
              <w:rPrChange w:id="673" w:author="谭茜" w:date="2024-03-26T17:22:00Z">
                <w:rPr>
                  <w:rFonts w:eastAsia="仿宋_GB2312"/>
                  <w:sz w:val="32"/>
                </w:rPr>
              </w:rPrChange>
            </w:rPr>
            <w:delText>6</w:delText>
          </w:r>
          <w:r w:rsidDel="00F07A0A">
            <w:rPr>
              <w:rFonts w:ascii="CESI仿宋-GB2312" w:eastAsia="CESI仿宋-GB2312" w:hAnsi="CESI仿宋-GB2312" w:cs="CESI仿宋-GB2312" w:hint="eastAsia"/>
              <w:sz w:val="32"/>
              <w:rPrChange w:id="674" w:author="谭茜" w:date="2024-03-26T17:22:00Z">
                <w:rPr>
                  <w:rFonts w:eastAsia="仿宋_GB2312" w:hint="eastAsia"/>
                  <w:sz w:val="32"/>
                </w:rPr>
              </w:rPrChange>
            </w:rPr>
            <w:delText>，设备奖励方式提供）；</w:delText>
          </w:r>
        </w:del>
      </w:ins>
    </w:p>
    <w:p w:rsidR="00B03F1C" w:rsidRPr="00B03F1C" w:rsidDel="00DA49B4" w:rsidRDefault="00F07A0A">
      <w:pPr>
        <w:ind w:firstLineChars="200" w:firstLine="640"/>
        <w:rPr>
          <w:ins w:id="675" w:author="谭茜" w:date="2024-03-13T11:11:00Z"/>
          <w:del w:id="676" w:author="陈宇晖" w:date="2025-04-09T10:40:00Z"/>
          <w:rFonts w:ascii="CESI仿宋-GB2312" w:eastAsia="CESI仿宋-GB2312" w:hAnsi="CESI仿宋-GB2312" w:cs="CESI仿宋-GB2312"/>
          <w:sz w:val="32"/>
          <w:rPrChange w:id="677" w:author="谭茜" w:date="2024-03-26T17:22:00Z">
            <w:rPr>
              <w:ins w:id="678" w:author="谭茜" w:date="2024-03-13T11:11:00Z"/>
              <w:del w:id="679" w:author="陈宇晖" w:date="2025-04-09T10:40:00Z"/>
              <w:rFonts w:eastAsia="仿宋_GB2312"/>
              <w:sz w:val="32"/>
            </w:rPr>
          </w:rPrChange>
        </w:rPr>
        <w:pPrChange w:id="680" w:author="陈宇晖" w:date="2025-04-09T10:40:00Z">
          <w:pPr>
            <w:spacing w:line="560" w:lineRule="exact"/>
            <w:ind w:firstLineChars="200" w:firstLine="640"/>
          </w:pPr>
        </w:pPrChange>
      </w:pPr>
      <w:ins w:id="681" w:author="谭茜" w:date="2024-03-13T11:11:00Z">
        <w:del w:id="682" w:author="陈宇晖" w:date="2025-04-09T10:40:00Z">
          <w:r w:rsidDel="00DA49B4">
            <w:rPr>
              <w:rFonts w:ascii="CESI仿宋-GB2312" w:eastAsia="CESI仿宋-GB2312" w:hAnsi="CESI仿宋-GB2312" w:cs="CESI仿宋-GB2312" w:hint="eastAsia"/>
              <w:sz w:val="32"/>
              <w:rPrChange w:id="683" w:author="谭茜" w:date="2024-03-26T17:22:00Z">
                <w:rPr>
                  <w:rFonts w:eastAsia="仿宋_GB2312" w:hint="eastAsia"/>
                  <w:sz w:val="32"/>
                </w:rPr>
              </w:rPrChange>
            </w:rPr>
            <w:delText>（</w:delText>
          </w:r>
        </w:del>
      </w:ins>
      <w:ins w:id="684" w:author="谭茜" w:date="2024-03-13T11:12:00Z">
        <w:del w:id="685" w:author="陈宇晖" w:date="2025-04-09T10:40:00Z">
          <w:r w:rsidDel="00DA49B4">
            <w:rPr>
              <w:rFonts w:ascii="CESI仿宋-GB2312" w:eastAsia="CESI仿宋-GB2312" w:hAnsi="CESI仿宋-GB2312" w:cs="CESI仿宋-GB2312" w:hint="eastAsia"/>
              <w:sz w:val="32"/>
              <w:rPrChange w:id="686" w:author="谭茜" w:date="2024-03-26T17:22:00Z">
                <w:rPr>
                  <w:rFonts w:eastAsia="仿宋_GB2312" w:hint="eastAsia"/>
                  <w:sz w:val="32"/>
                </w:rPr>
              </w:rPrChange>
            </w:rPr>
            <w:delText>三</w:delText>
          </w:r>
        </w:del>
      </w:ins>
      <w:ins w:id="687" w:author="谭茜" w:date="2024-03-13T11:11:00Z">
        <w:del w:id="688" w:author="陈宇晖" w:date="2025-04-09T10:40:00Z">
          <w:r w:rsidDel="00DA49B4">
            <w:rPr>
              <w:rFonts w:ascii="CESI仿宋-GB2312" w:eastAsia="CESI仿宋-GB2312" w:hAnsi="CESI仿宋-GB2312" w:cs="CESI仿宋-GB2312" w:hint="eastAsia"/>
              <w:sz w:val="32"/>
              <w:rPrChange w:id="689" w:author="谭茜" w:date="2024-03-26T17:22:00Z">
                <w:rPr>
                  <w:rFonts w:eastAsia="仿宋_GB2312" w:hint="eastAsia"/>
                  <w:sz w:val="32"/>
                </w:rPr>
              </w:rPrChange>
            </w:rPr>
            <w:delText>）符合贴息范围的借款合同、相对应的借款合同借记凭证（借款借据、记账凭证）及利息单等凭证，并填写借款明细表（见附件</w:delText>
          </w:r>
          <w:r w:rsidDel="00DA49B4">
            <w:rPr>
              <w:rFonts w:ascii="CESI仿宋-GB2312" w:eastAsia="CESI仿宋-GB2312" w:hAnsi="CESI仿宋-GB2312" w:cs="CESI仿宋-GB2312"/>
              <w:sz w:val="32"/>
              <w:rPrChange w:id="690" w:author="谭茜" w:date="2024-03-26T17:22:00Z">
                <w:rPr>
                  <w:rFonts w:eastAsia="仿宋_GB2312"/>
                  <w:sz w:val="32"/>
                </w:rPr>
              </w:rPrChange>
            </w:rPr>
            <w:delText>7</w:delText>
          </w:r>
          <w:r w:rsidDel="00DA49B4">
            <w:rPr>
              <w:rFonts w:ascii="CESI仿宋-GB2312" w:eastAsia="CESI仿宋-GB2312" w:hAnsi="CESI仿宋-GB2312" w:cs="CESI仿宋-GB2312" w:hint="eastAsia"/>
              <w:sz w:val="32"/>
              <w:rPrChange w:id="691" w:author="谭茜" w:date="2024-03-26T17:22:00Z">
                <w:rPr>
                  <w:rFonts w:eastAsia="仿宋_GB2312" w:hint="eastAsia"/>
                  <w:sz w:val="32"/>
                </w:rPr>
              </w:rPrChange>
            </w:rPr>
            <w:delText>，银行贷款贴息方式提供）；</w:delText>
          </w:r>
        </w:del>
      </w:ins>
    </w:p>
    <w:p w:rsidR="00B03F1C" w:rsidRPr="00B03F1C" w:rsidDel="00DA49B4" w:rsidRDefault="00F07A0A">
      <w:pPr>
        <w:ind w:firstLineChars="200" w:firstLine="640"/>
        <w:rPr>
          <w:ins w:id="692" w:author="谭茜" w:date="2024-03-13T11:11:00Z"/>
          <w:del w:id="693" w:author="陈宇晖" w:date="2025-04-09T10:40:00Z"/>
          <w:rFonts w:ascii="CESI仿宋-GB2312" w:eastAsia="CESI仿宋-GB2312" w:hAnsi="CESI仿宋-GB2312" w:cs="CESI仿宋-GB2312"/>
          <w:sz w:val="32"/>
          <w:rPrChange w:id="694" w:author="谭茜" w:date="2024-03-26T17:22:00Z">
            <w:rPr>
              <w:ins w:id="695" w:author="谭茜" w:date="2024-03-13T11:11:00Z"/>
              <w:del w:id="696" w:author="陈宇晖" w:date="2025-04-09T10:40:00Z"/>
              <w:rFonts w:eastAsia="仿宋_GB2312"/>
              <w:sz w:val="32"/>
            </w:rPr>
          </w:rPrChange>
        </w:rPr>
        <w:pPrChange w:id="697" w:author="陈宇晖" w:date="2025-04-09T10:40:00Z">
          <w:pPr>
            <w:spacing w:line="560" w:lineRule="exact"/>
            <w:ind w:firstLineChars="200" w:firstLine="640"/>
          </w:pPr>
        </w:pPrChange>
      </w:pPr>
      <w:ins w:id="698" w:author="谭茜" w:date="2024-03-13T11:11:00Z">
        <w:del w:id="699" w:author="陈宇晖" w:date="2025-04-09T10:40:00Z">
          <w:r w:rsidDel="00DA49B4">
            <w:rPr>
              <w:rFonts w:ascii="CESI仿宋-GB2312" w:eastAsia="CESI仿宋-GB2312" w:hAnsi="CESI仿宋-GB2312" w:cs="CESI仿宋-GB2312" w:hint="eastAsia"/>
              <w:sz w:val="32"/>
              <w:rPrChange w:id="700" w:author="谭茜" w:date="2024-03-26T17:22:00Z">
                <w:rPr>
                  <w:rFonts w:eastAsia="仿宋_GB2312" w:hint="eastAsia"/>
                  <w:sz w:val="32"/>
                </w:rPr>
              </w:rPrChange>
            </w:rPr>
            <w:delText>（</w:delText>
          </w:r>
        </w:del>
      </w:ins>
      <w:ins w:id="701" w:author="谭茜" w:date="2024-03-13T11:13:00Z">
        <w:del w:id="702" w:author="陈宇晖" w:date="2025-04-09T10:40:00Z">
          <w:r w:rsidDel="00DA49B4">
            <w:rPr>
              <w:rFonts w:ascii="CESI仿宋-GB2312" w:eastAsia="CESI仿宋-GB2312" w:hAnsi="CESI仿宋-GB2312" w:cs="CESI仿宋-GB2312" w:hint="eastAsia"/>
              <w:sz w:val="32"/>
              <w:rPrChange w:id="703" w:author="谭茜" w:date="2024-03-26T17:22:00Z">
                <w:rPr>
                  <w:rFonts w:eastAsia="仿宋_GB2312" w:hint="eastAsia"/>
                  <w:sz w:val="32"/>
                </w:rPr>
              </w:rPrChange>
            </w:rPr>
            <w:delText>四</w:delText>
          </w:r>
        </w:del>
      </w:ins>
      <w:ins w:id="704" w:author="谭茜" w:date="2024-03-13T11:11:00Z">
        <w:del w:id="705" w:author="陈宇晖" w:date="2025-04-09T10:40:00Z">
          <w:r w:rsidDel="00DA49B4">
            <w:rPr>
              <w:rFonts w:ascii="CESI仿宋-GB2312" w:eastAsia="CESI仿宋-GB2312" w:hAnsi="CESI仿宋-GB2312" w:cs="CESI仿宋-GB2312" w:hint="eastAsia"/>
              <w:sz w:val="32"/>
              <w:rPrChange w:id="706" w:author="谭茜" w:date="2024-03-26T17:22:00Z">
                <w:rPr>
                  <w:rFonts w:eastAsia="仿宋_GB2312" w:hint="eastAsia"/>
                  <w:sz w:val="32"/>
                </w:rPr>
              </w:rPrChange>
            </w:rPr>
            <w:delText>）符合条件的保险增信银行借款合同、保单（技改项目保险增信）、相关批单及全额保费发票（不含中介费）等，并填写保费明细表（见附件</w:delText>
          </w:r>
          <w:r w:rsidDel="00DA49B4">
            <w:rPr>
              <w:rFonts w:ascii="CESI仿宋-GB2312" w:eastAsia="CESI仿宋-GB2312" w:hAnsi="CESI仿宋-GB2312" w:cs="CESI仿宋-GB2312"/>
              <w:sz w:val="32"/>
              <w:rPrChange w:id="707" w:author="谭茜" w:date="2024-03-26T17:22:00Z">
                <w:rPr>
                  <w:rFonts w:eastAsia="仿宋_GB2312"/>
                  <w:sz w:val="32"/>
                </w:rPr>
              </w:rPrChange>
            </w:rPr>
            <w:delText>8</w:delText>
          </w:r>
          <w:r w:rsidDel="00DA49B4">
            <w:rPr>
              <w:rFonts w:ascii="CESI仿宋-GB2312" w:eastAsia="CESI仿宋-GB2312" w:hAnsi="CESI仿宋-GB2312" w:cs="CESI仿宋-GB2312" w:hint="eastAsia"/>
              <w:sz w:val="32"/>
              <w:rPrChange w:id="708" w:author="谭茜" w:date="2024-03-26T17:22:00Z">
                <w:rPr>
                  <w:rFonts w:eastAsia="仿宋_GB2312" w:hint="eastAsia"/>
                  <w:sz w:val="32"/>
                </w:rPr>
              </w:rPrChange>
            </w:rPr>
            <w:delText>，保险增信补贴方式提供）</w:delText>
          </w:r>
        </w:del>
      </w:ins>
    </w:p>
    <w:p w:rsidR="00B03F1C" w:rsidRPr="00B03F1C" w:rsidDel="00DA49B4" w:rsidRDefault="00F07A0A">
      <w:pPr>
        <w:ind w:firstLineChars="200" w:firstLine="640"/>
        <w:rPr>
          <w:ins w:id="709" w:author="谭茜" w:date="2024-03-13T11:11:00Z"/>
          <w:del w:id="710" w:author="陈宇晖" w:date="2025-04-09T10:40:00Z"/>
          <w:rFonts w:ascii="CESI仿宋-GB2312" w:eastAsia="CESI仿宋-GB2312" w:hAnsi="CESI仿宋-GB2312" w:cs="CESI仿宋-GB2312"/>
          <w:sz w:val="32"/>
          <w:rPrChange w:id="711" w:author="谭茜" w:date="2024-03-26T17:22:00Z">
            <w:rPr>
              <w:ins w:id="712" w:author="谭茜" w:date="2024-03-13T11:11:00Z"/>
              <w:del w:id="713" w:author="陈宇晖" w:date="2025-04-09T10:40:00Z"/>
              <w:rFonts w:eastAsia="仿宋_GB2312"/>
              <w:sz w:val="32"/>
            </w:rPr>
          </w:rPrChange>
        </w:rPr>
        <w:pPrChange w:id="714" w:author="陈宇晖" w:date="2025-04-09T10:40:00Z">
          <w:pPr>
            <w:spacing w:line="560" w:lineRule="exact"/>
            <w:ind w:firstLineChars="200" w:firstLine="640"/>
          </w:pPr>
        </w:pPrChange>
      </w:pPr>
      <w:ins w:id="715" w:author="谭茜" w:date="2024-03-13T11:11:00Z">
        <w:del w:id="716" w:author="陈宇晖" w:date="2025-04-09T10:40:00Z">
          <w:r w:rsidDel="00DA49B4">
            <w:rPr>
              <w:rFonts w:ascii="CESI仿宋-GB2312" w:eastAsia="CESI仿宋-GB2312" w:hAnsi="CESI仿宋-GB2312" w:cs="CESI仿宋-GB2312" w:hint="eastAsia"/>
              <w:sz w:val="32"/>
              <w:rPrChange w:id="717" w:author="谭茜" w:date="2024-03-26T17:22:00Z">
                <w:rPr>
                  <w:rFonts w:eastAsia="仿宋_GB2312" w:hint="eastAsia"/>
                  <w:sz w:val="32"/>
                </w:rPr>
              </w:rPrChange>
            </w:rPr>
            <w:delText>（</w:delText>
          </w:r>
        </w:del>
      </w:ins>
      <w:ins w:id="718" w:author="谭茜" w:date="2024-03-13T11:13:00Z">
        <w:del w:id="719" w:author="陈宇晖" w:date="2025-04-09T10:40:00Z">
          <w:r w:rsidDel="00DA49B4">
            <w:rPr>
              <w:rFonts w:ascii="CESI仿宋-GB2312" w:eastAsia="CESI仿宋-GB2312" w:hAnsi="CESI仿宋-GB2312" w:cs="CESI仿宋-GB2312" w:hint="eastAsia"/>
              <w:sz w:val="32"/>
              <w:rPrChange w:id="720" w:author="谭茜" w:date="2024-03-26T17:22:00Z">
                <w:rPr>
                  <w:rFonts w:eastAsia="仿宋_GB2312" w:hint="eastAsia"/>
                  <w:sz w:val="32"/>
                </w:rPr>
              </w:rPrChange>
            </w:rPr>
            <w:delText>五</w:delText>
          </w:r>
        </w:del>
      </w:ins>
      <w:ins w:id="721" w:author="谭茜" w:date="2024-03-13T11:11:00Z">
        <w:del w:id="722" w:author="陈宇晖" w:date="2025-04-09T10:40:00Z">
          <w:r w:rsidDel="00DA49B4">
            <w:rPr>
              <w:rFonts w:ascii="CESI仿宋-GB2312" w:eastAsia="CESI仿宋-GB2312" w:hAnsi="CESI仿宋-GB2312" w:cs="CESI仿宋-GB2312" w:hint="eastAsia"/>
              <w:sz w:val="32"/>
              <w:rPrChange w:id="723" w:author="谭茜" w:date="2024-03-26T17:22:00Z">
                <w:rPr>
                  <w:rFonts w:eastAsia="仿宋_GB2312" w:hint="eastAsia"/>
                  <w:sz w:val="32"/>
                </w:rPr>
              </w:rPrChange>
            </w:rPr>
            <w:delText>）</w:delText>
          </w:r>
        </w:del>
        <w:del w:id="724" w:author="陈宇晖" w:date="2025-04-03T11:07:00Z">
          <w:r w:rsidDel="00F07A0A">
            <w:rPr>
              <w:rFonts w:ascii="CESI仿宋-GB2312" w:eastAsia="CESI仿宋-GB2312" w:hAnsi="CESI仿宋-GB2312" w:cs="CESI仿宋-GB2312" w:hint="eastAsia"/>
              <w:sz w:val="32"/>
              <w:rPrChange w:id="725" w:author="谭茜" w:date="2024-03-26T17:22:00Z">
                <w:rPr>
                  <w:rFonts w:eastAsia="仿宋_GB2312" w:hint="eastAsia"/>
                  <w:sz w:val="32"/>
                </w:rPr>
              </w:rPrChange>
            </w:rPr>
            <w:delText>企业与融资租赁公司签订的融资租赁合同（包含资产转让协议、还款计划表）、融资租赁款收款银行回单或设备购置发票、租金支付凭证（包含转账凭证、租息发票）、租赁设备清单（包含购置发票或设备价值评估报告）等，并填写融资租赁款明细表（见附件</w:delText>
          </w:r>
          <w:r w:rsidDel="00F07A0A">
            <w:rPr>
              <w:rFonts w:ascii="CESI仿宋-GB2312" w:eastAsia="CESI仿宋-GB2312" w:hAnsi="CESI仿宋-GB2312" w:cs="CESI仿宋-GB2312"/>
              <w:sz w:val="32"/>
              <w:rPrChange w:id="726" w:author="谭茜" w:date="2024-03-26T17:22:00Z">
                <w:rPr>
                  <w:rFonts w:eastAsia="仿宋_GB2312"/>
                  <w:sz w:val="32"/>
                </w:rPr>
              </w:rPrChange>
            </w:rPr>
            <w:delText>9</w:delText>
          </w:r>
          <w:r w:rsidDel="00F07A0A">
            <w:rPr>
              <w:rFonts w:ascii="CESI仿宋-GB2312" w:eastAsia="CESI仿宋-GB2312" w:hAnsi="CESI仿宋-GB2312" w:cs="CESI仿宋-GB2312" w:hint="eastAsia"/>
              <w:sz w:val="32"/>
              <w:rPrChange w:id="727" w:author="谭茜" w:date="2024-03-26T17:22:00Z">
                <w:rPr>
                  <w:rFonts w:eastAsia="仿宋_GB2312" w:hint="eastAsia"/>
                  <w:sz w:val="32"/>
                </w:rPr>
              </w:rPrChange>
            </w:rPr>
            <w:delText>，融资租赁补贴方式提供）。</w:delText>
          </w:r>
        </w:del>
      </w:ins>
    </w:p>
    <w:p w:rsidR="00B03F1C" w:rsidRPr="00B03F1C" w:rsidDel="00DA49B4" w:rsidRDefault="00F07A0A">
      <w:pPr>
        <w:ind w:firstLineChars="200" w:firstLine="640"/>
        <w:rPr>
          <w:ins w:id="728" w:author="谭茜" w:date="2024-03-13T11:11:00Z"/>
          <w:del w:id="729" w:author="陈宇晖" w:date="2025-04-09T10:40:00Z"/>
          <w:rFonts w:ascii="CESI仿宋-GB2312" w:eastAsia="CESI仿宋-GB2312" w:hAnsi="CESI仿宋-GB2312" w:cs="CESI仿宋-GB2312"/>
          <w:sz w:val="32"/>
          <w:rPrChange w:id="730" w:author="谭茜" w:date="2024-03-26T17:22:00Z">
            <w:rPr>
              <w:ins w:id="731" w:author="谭茜" w:date="2024-03-13T11:11:00Z"/>
              <w:del w:id="732" w:author="陈宇晖" w:date="2025-04-09T10:40:00Z"/>
              <w:rFonts w:eastAsia="仿宋_GB2312"/>
              <w:sz w:val="32"/>
            </w:rPr>
          </w:rPrChange>
        </w:rPr>
        <w:pPrChange w:id="733" w:author="陈宇晖" w:date="2025-04-09T10:40:00Z">
          <w:pPr>
            <w:spacing w:line="560" w:lineRule="exact"/>
            <w:ind w:firstLineChars="200" w:firstLine="640"/>
          </w:pPr>
        </w:pPrChange>
      </w:pPr>
      <w:ins w:id="734" w:author="谭茜" w:date="2024-03-13T11:11:00Z">
        <w:del w:id="735" w:author="陈宇晖" w:date="2025-04-09T10:40:00Z">
          <w:r w:rsidDel="00DA49B4">
            <w:rPr>
              <w:rFonts w:ascii="CESI仿宋-GB2312" w:eastAsia="CESI仿宋-GB2312" w:hAnsi="CESI仿宋-GB2312" w:cs="CESI仿宋-GB2312" w:hint="eastAsia"/>
              <w:sz w:val="32"/>
              <w:rPrChange w:id="736" w:author="谭茜" w:date="2024-03-26T17:22:00Z">
                <w:rPr>
                  <w:rFonts w:eastAsia="仿宋_GB2312" w:hint="eastAsia"/>
                  <w:sz w:val="32"/>
                </w:rPr>
              </w:rPrChange>
            </w:rPr>
            <w:delText>（</w:delText>
          </w:r>
        </w:del>
      </w:ins>
      <w:ins w:id="737" w:author="谭茜" w:date="2024-03-13T11:13:00Z">
        <w:del w:id="738" w:author="陈宇晖" w:date="2025-04-09T10:40:00Z">
          <w:r w:rsidDel="00DA49B4">
            <w:rPr>
              <w:rFonts w:ascii="CESI仿宋-GB2312" w:eastAsia="CESI仿宋-GB2312" w:hAnsi="CESI仿宋-GB2312" w:cs="CESI仿宋-GB2312" w:hint="eastAsia"/>
              <w:sz w:val="32"/>
              <w:rPrChange w:id="739" w:author="谭茜" w:date="2024-03-26T17:22:00Z">
                <w:rPr>
                  <w:rFonts w:eastAsia="仿宋_GB2312" w:hint="eastAsia"/>
                  <w:sz w:val="32"/>
                </w:rPr>
              </w:rPrChange>
            </w:rPr>
            <w:delText>六</w:delText>
          </w:r>
        </w:del>
      </w:ins>
      <w:ins w:id="740" w:author="谭茜" w:date="2024-03-13T11:11:00Z">
        <w:del w:id="741" w:author="陈宇晖" w:date="2025-04-09T10:40:00Z">
          <w:r w:rsidDel="00DA49B4">
            <w:rPr>
              <w:rFonts w:ascii="CESI仿宋-GB2312" w:eastAsia="CESI仿宋-GB2312" w:hAnsi="CESI仿宋-GB2312" w:cs="CESI仿宋-GB2312" w:hint="eastAsia"/>
              <w:sz w:val="32"/>
              <w:rPrChange w:id="742" w:author="谭茜" w:date="2024-03-26T17:22:00Z">
                <w:rPr>
                  <w:rFonts w:eastAsia="仿宋_GB2312" w:hint="eastAsia"/>
                  <w:sz w:val="32"/>
                </w:rPr>
              </w:rPrChange>
            </w:rPr>
            <w:delText>）承诺书（见附件</w:delText>
          </w:r>
          <w:r w:rsidDel="00DA49B4">
            <w:rPr>
              <w:rFonts w:ascii="CESI仿宋-GB2312" w:eastAsia="CESI仿宋-GB2312" w:hAnsi="CESI仿宋-GB2312" w:cs="CESI仿宋-GB2312"/>
              <w:sz w:val="32"/>
              <w:rPrChange w:id="743" w:author="谭茜" w:date="2024-03-26T17:22:00Z">
                <w:rPr>
                  <w:rFonts w:eastAsia="仿宋_GB2312"/>
                  <w:sz w:val="32"/>
                </w:rPr>
              </w:rPrChange>
            </w:rPr>
            <w:delText>10</w:delText>
          </w:r>
          <w:r w:rsidDel="00DA49B4">
            <w:rPr>
              <w:rFonts w:ascii="CESI仿宋-GB2312" w:eastAsia="CESI仿宋-GB2312" w:hAnsi="CESI仿宋-GB2312" w:cs="CESI仿宋-GB2312" w:hint="eastAsia"/>
              <w:sz w:val="32"/>
              <w:rPrChange w:id="744" w:author="谭茜" w:date="2024-03-26T17:22:00Z">
                <w:rPr>
                  <w:rFonts w:eastAsia="仿宋_GB2312" w:hint="eastAsia"/>
                  <w:sz w:val="32"/>
                </w:rPr>
              </w:rPrChange>
            </w:rPr>
            <w:delText>）。</w:delText>
          </w:r>
        </w:del>
      </w:ins>
    </w:p>
    <w:p w:rsidR="00B03F1C" w:rsidRPr="009174D7" w:rsidDel="00DA49B4" w:rsidRDefault="00F07A0A">
      <w:pPr>
        <w:ind w:firstLineChars="200" w:firstLine="643"/>
        <w:rPr>
          <w:ins w:id="745" w:author="谭茜" w:date="2024-03-13T11:11:00Z"/>
          <w:del w:id="746" w:author="陈宇晖" w:date="2025-04-09T10:40:00Z"/>
          <w:rFonts w:ascii="CESI仿宋-GB2312" w:eastAsia="CESI仿宋-GB2312" w:hAnsi="CESI仿宋-GB2312" w:cs="CESI仿宋-GB2312"/>
          <w:sz w:val="32"/>
          <w:rPrChange w:id="747" w:author="陈宇晖" w:date="2025-04-03T10:54:00Z">
            <w:rPr>
              <w:ins w:id="748" w:author="谭茜" w:date="2024-03-13T11:11:00Z"/>
              <w:del w:id="749" w:author="陈宇晖" w:date="2025-04-09T10:40:00Z"/>
              <w:rFonts w:eastAsia="仿宋_GB2312"/>
              <w:sz w:val="32"/>
              <w:szCs w:val="32"/>
            </w:rPr>
          </w:rPrChange>
        </w:rPr>
        <w:pPrChange w:id="750" w:author="陈宇晖" w:date="2025-04-09T10:40:00Z">
          <w:pPr>
            <w:spacing w:line="560" w:lineRule="exact"/>
            <w:ind w:firstLine="640"/>
          </w:pPr>
        </w:pPrChange>
      </w:pPr>
      <w:ins w:id="751" w:author="谭茜" w:date="2024-03-13T11:11:00Z">
        <w:del w:id="752" w:author="陈宇晖" w:date="2025-04-09T10:40:00Z">
          <w:r w:rsidDel="00DA49B4">
            <w:rPr>
              <w:rFonts w:eastAsia="仿宋_GB2312"/>
              <w:b/>
              <w:bCs/>
              <w:color w:val="000000"/>
              <w:kern w:val="0"/>
              <w:sz w:val="32"/>
              <w:szCs w:val="32"/>
            </w:rPr>
            <w:delText>申报材料按顺序依次编排并</w:delText>
          </w:r>
          <w:r w:rsidDel="00DA49B4">
            <w:rPr>
              <w:rFonts w:eastAsia="仿宋_GB2312"/>
              <w:b/>
              <w:bCs/>
              <w:color w:val="000000"/>
              <w:kern w:val="0"/>
              <w:sz w:val="32"/>
              <w:szCs w:val="32"/>
            </w:rPr>
            <w:delText>A4</w:delText>
          </w:r>
          <w:r w:rsidDel="00DA49B4">
            <w:rPr>
              <w:rFonts w:eastAsia="仿宋_GB2312"/>
              <w:b/>
              <w:bCs/>
              <w:color w:val="000000"/>
              <w:kern w:val="0"/>
              <w:sz w:val="32"/>
              <w:szCs w:val="32"/>
            </w:rPr>
            <w:delText>纸张双面打印、胶装成册。</w:delText>
          </w:r>
        </w:del>
      </w:ins>
    </w:p>
    <w:p w:rsidR="00B03F1C" w:rsidDel="00DA49B4" w:rsidRDefault="00B03F1C">
      <w:pPr>
        <w:ind w:firstLineChars="200" w:firstLine="420"/>
        <w:rPr>
          <w:ins w:id="753" w:author="谭茜" w:date="2024-03-13T11:11:00Z"/>
          <w:del w:id="754" w:author="陈宇晖" w:date="2025-04-09T10:40:00Z"/>
        </w:rPr>
        <w:pPrChange w:id="755" w:author="陈宇晖" w:date="2025-04-09T10:40:00Z">
          <w:pPr/>
        </w:pPrChange>
      </w:pPr>
    </w:p>
    <w:p w:rsidR="00B03F1C" w:rsidDel="00DA49B4" w:rsidRDefault="00B03F1C">
      <w:pPr>
        <w:ind w:firstLineChars="200" w:firstLine="640"/>
        <w:rPr>
          <w:ins w:id="756" w:author="谭茜" w:date="2024-03-13T11:11:00Z"/>
          <w:del w:id="757" w:author="陈宇晖" w:date="2025-04-09T10:40:00Z"/>
          <w:rFonts w:ascii="CESI仿宋-GB2312" w:eastAsia="CESI仿宋-GB2312" w:hAnsi="CESI仿宋-GB2312" w:cs="CESI仿宋-GB2312"/>
          <w:sz w:val="32"/>
          <w:szCs w:val="32"/>
        </w:rPr>
        <w:pPrChange w:id="758" w:author="陈宇晖" w:date="2025-04-09T10:40:00Z">
          <w:pPr>
            <w:pStyle w:val="6"/>
          </w:pPr>
        </w:pPrChange>
      </w:pPr>
    </w:p>
    <w:p w:rsidR="00B03F1C" w:rsidRPr="00B03F1C" w:rsidRDefault="00B03F1C">
      <w:pPr>
        <w:ind w:firstLineChars="200" w:firstLine="640"/>
        <w:rPr>
          <w:rFonts w:ascii="CESI仿宋-GB2312" w:eastAsia="CESI仿宋-GB2312" w:hAnsi="CESI仿宋-GB2312" w:cs="CESI仿宋-GB2312"/>
          <w:sz w:val="32"/>
          <w:szCs w:val="32"/>
          <w:rPrChange w:id="759" w:author="谭茜" w:date="2024-03-12T15:34:00Z">
            <w:rPr/>
          </w:rPrChange>
        </w:rPr>
        <w:pPrChange w:id="760" w:author="陈宇晖" w:date="2025-04-09T10:40:00Z">
          <w:pPr>
            <w:pStyle w:val="6"/>
          </w:pPr>
        </w:pPrChange>
      </w:pPr>
    </w:p>
    <w:sectPr w:rsidR="00B03F1C" w:rsidRPr="00B03F1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E1B22" w:rsidRDefault="000E1B22" w:rsidP="000E68E4">
      <w:r>
        <w:separator/>
      </w:r>
    </w:p>
  </w:endnote>
  <w:endnote w:type="continuationSeparator" w:id="0">
    <w:p w:rsidR="000E1B22" w:rsidRDefault="000E1B22" w:rsidP="000E68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楷体_GB2312">
    <w:altName w:val="微软雅黑"/>
    <w:charset w:val="86"/>
    <w:family w:val="modern"/>
    <w:pitch w:val="default"/>
    <w:sig w:usb0="00000000" w:usb1="00000000" w:usb2="00000000" w:usb3="00000000" w:csb0="00040000" w:csb1="00000000"/>
  </w:font>
  <w:font w:name="华文楷体">
    <w:panose1 w:val="02010600040101010101"/>
    <w:charset w:val="86"/>
    <w:family w:val="auto"/>
    <w:pitch w:val="variable"/>
    <w:sig w:usb0="00000287" w:usb1="080F0000" w:usb2="00000010" w:usb3="00000000" w:csb0="0004009F" w:csb1="00000000"/>
  </w:font>
  <w:font w:name="CESI仿宋-GB2312">
    <w:altName w:val="微软雅黑"/>
    <w:charset w:val="86"/>
    <w:family w:val="auto"/>
    <w:pitch w:val="default"/>
    <w:sig w:usb0="800002AF" w:usb1="084F6CF8" w:usb2="00000010" w:usb3="00000000" w:csb0="0004000F" w:csb1="00000000"/>
  </w:font>
  <w:font w:name="TimesNewRomanPS-BoldMT">
    <w:altName w:val="Times New Roman"/>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E1B22" w:rsidRDefault="000E1B22" w:rsidP="000E68E4">
      <w:r>
        <w:separator/>
      </w:r>
    </w:p>
  </w:footnote>
  <w:footnote w:type="continuationSeparator" w:id="0">
    <w:p w:rsidR="000E1B22" w:rsidRDefault="000E1B22" w:rsidP="000E68E4">
      <w:r>
        <w:continuationSeparator/>
      </w:r>
    </w:p>
  </w:footnote>
</w:footnote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陈宇晖">
    <w15:presenceInfo w15:providerId="None" w15:userId="陈宇晖"/>
  </w15:person>
  <w15:person w15:author="谭茜">
    <w15:presenceInfo w15:providerId="None" w15:userId="谭茜"/>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trackRevisions/>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ThkNjg1NjE4NGRmNGIzMWRjMjQzNjE2MmExYTAyNTkifQ=="/>
  </w:docVars>
  <w:rsids>
    <w:rsidRoot w:val="503A6A8C"/>
    <w:rsid w:val="DFDD1D07"/>
    <w:rsid w:val="EEDF3328"/>
    <w:rsid w:val="EFF58072"/>
    <w:rsid w:val="F7F72857"/>
    <w:rsid w:val="F9FF0CAB"/>
    <w:rsid w:val="FFFF3566"/>
    <w:rsid w:val="FFFFD752"/>
    <w:rsid w:val="00083C2D"/>
    <w:rsid w:val="000E1B22"/>
    <w:rsid w:val="000E68E4"/>
    <w:rsid w:val="00273012"/>
    <w:rsid w:val="003329D7"/>
    <w:rsid w:val="00484D8F"/>
    <w:rsid w:val="005658C0"/>
    <w:rsid w:val="005A205A"/>
    <w:rsid w:val="0065757C"/>
    <w:rsid w:val="008C0622"/>
    <w:rsid w:val="008D7AB0"/>
    <w:rsid w:val="009174D7"/>
    <w:rsid w:val="009B172C"/>
    <w:rsid w:val="009C5374"/>
    <w:rsid w:val="00AC2013"/>
    <w:rsid w:val="00B03F1C"/>
    <w:rsid w:val="00BF270A"/>
    <w:rsid w:val="00C50A37"/>
    <w:rsid w:val="00DA49B4"/>
    <w:rsid w:val="00ED358F"/>
    <w:rsid w:val="00F07A0A"/>
    <w:rsid w:val="00F55E16"/>
    <w:rsid w:val="02377117"/>
    <w:rsid w:val="071A62EF"/>
    <w:rsid w:val="144C0338"/>
    <w:rsid w:val="1B907EA5"/>
    <w:rsid w:val="24C34181"/>
    <w:rsid w:val="24E834A1"/>
    <w:rsid w:val="25DFCA77"/>
    <w:rsid w:val="26FDABBD"/>
    <w:rsid w:val="2AEF2C22"/>
    <w:rsid w:val="2E2C476B"/>
    <w:rsid w:val="2F4460A3"/>
    <w:rsid w:val="30A3179D"/>
    <w:rsid w:val="36C11F5F"/>
    <w:rsid w:val="37EEFD6E"/>
    <w:rsid w:val="3FF7E5FA"/>
    <w:rsid w:val="503A6A8C"/>
    <w:rsid w:val="5A5555EF"/>
    <w:rsid w:val="5B9DC3E0"/>
    <w:rsid w:val="617F0CF3"/>
    <w:rsid w:val="63622A20"/>
    <w:rsid w:val="662F95EA"/>
    <w:rsid w:val="6CB75B45"/>
    <w:rsid w:val="6FFB43B7"/>
    <w:rsid w:val="73FD7DA2"/>
    <w:rsid w:val="7AFDD070"/>
    <w:rsid w:val="7BDE284D"/>
    <w:rsid w:val="7CA232C6"/>
    <w:rsid w:val="7FED6C5A"/>
    <w:rsid w:val="7FEEE183"/>
    <w:rsid w:val="7FEF15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04FC0E1"/>
  <w15:docId w15:val="{D65723D6-3317-491D-A4DA-70C858580E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uiPriority="9"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6"/>
    <w:qFormat/>
    <w:pPr>
      <w:widowControl w:val="0"/>
      <w:jc w:val="both"/>
    </w:pPr>
    <w:rPr>
      <w:kern w:val="2"/>
      <w:sz w:val="21"/>
      <w:szCs w:val="24"/>
    </w:rPr>
  </w:style>
  <w:style w:type="paragraph" w:styleId="6">
    <w:name w:val="heading 6"/>
    <w:basedOn w:val="a"/>
    <w:next w:val="a"/>
    <w:uiPriority w:val="9"/>
    <w:unhideWhenUsed/>
    <w:qFormat/>
    <w:pPr>
      <w:keepNext/>
      <w:keepLines/>
      <w:spacing w:before="240" w:after="64" w:line="317" w:lineRule="auto"/>
      <w:outlineLvl w:val="5"/>
    </w:pPr>
    <w:rPr>
      <w:rFonts w:ascii="Arial" w:eastAsia="黑体" w:hAnsi="Arial"/>
      <w:b/>
      <w:bCs/>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tabs>
        <w:tab w:val="center" w:pos="4153"/>
        <w:tab w:val="right" w:pos="8306"/>
      </w:tabs>
      <w:snapToGrid w:val="0"/>
      <w:jc w:val="left"/>
    </w:pPr>
    <w:rPr>
      <w:sz w:val="18"/>
    </w:rPr>
  </w:style>
  <w:style w:type="paragraph" w:styleId="a4">
    <w:name w:val="Balloon Text"/>
    <w:basedOn w:val="a"/>
    <w:link w:val="a5"/>
    <w:rsid w:val="009B172C"/>
    <w:rPr>
      <w:sz w:val="18"/>
      <w:szCs w:val="18"/>
    </w:rPr>
  </w:style>
  <w:style w:type="character" w:customStyle="1" w:styleId="a5">
    <w:name w:val="批注框文本 字符"/>
    <w:basedOn w:val="a0"/>
    <w:link w:val="a4"/>
    <w:rsid w:val="009B172C"/>
    <w:rPr>
      <w:kern w:val="2"/>
      <w:sz w:val="18"/>
      <w:szCs w:val="18"/>
    </w:rPr>
  </w:style>
  <w:style w:type="paragraph" w:styleId="a6">
    <w:name w:val="header"/>
    <w:basedOn w:val="a"/>
    <w:link w:val="a7"/>
    <w:rsid w:val="000E68E4"/>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0"/>
    <w:link w:val="a6"/>
    <w:rsid w:val="000E68E4"/>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540691">
      <w:bodyDiv w:val="1"/>
      <w:marLeft w:val="0"/>
      <w:marRight w:val="0"/>
      <w:marTop w:val="0"/>
      <w:marBottom w:val="0"/>
      <w:divBdr>
        <w:top w:val="none" w:sz="0" w:space="0" w:color="auto"/>
        <w:left w:val="none" w:sz="0" w:space="0" w:color="auto"/>
        <w:bottom w:val="none" w:sz="0" w:space="0" w:color="auto"/>
        <w:right w:val="none" w:sz="0" w:space="0" w:color="auto"/>
      </w:divBdr>
    </w:div>
    <w:div w:id="191769941">
      <w:bodyDiv w:val="1"/>
      <w:marLeft w:val="0"/>
      <w:marRight w:val="0"/>
      <w:marTop w:val="0"/>
      <w:marBottom w:val="0"/>
      <w:divBdr>
        <w:top w:val="none" w:sz="0" w:space="0" w:color="auto"/>
        <w:left w:val="none" w:sz="0" w:space="0" w:color="auto"/>
        <w:bottom w:val="none" w:sz="0" w:space="0" w:color="auto"/>
        <w:right w:val="none" w:sz="0" w:space="0" w:color="auto"/>
      </w:divBdr>
    </w:div>
    <w:div w:id="278069453">
      <w:bodyDiv w:val="1"/>
      <w:marLeft w:val="0"/>
      <w:marRight w:val="0"/>
      <w:marTop w:val="0"/>
      <w:marBottom w:val="0"/>
      <w:divBdr>
        <w:top w:val="none" w:sz="0" w:space="0" w:color="auto"/>
        <w:left w:val="none" w:sz="0" w:space="0" w:color="auto"/>
        <w:bottom w:val="none" w:sz="0" w:space="0" w:color="auto"/>
        <w:right w:val="none" w:sz="0" w:space="0" w:color="auto"/>
      </w:divBdr>
      <w:divsChild>
        <w:div w:id="1715353696">
          <w:marLeft w:val="0"/>
          <w:marRight w:val="0"/>
          <w:marTop w:val="0"/>
          <w:marBottom w:val="0"/>
          <w:divBdr>
            <w:top w:val="none" w:sz="0" w:space="0" w:color="auto"/>
            <w:left w:val="none" w:sz="0" w:space="0" w:color="auto"/>
            <w:bottom w:val="none" w:sz="0" w:space="0" w:color="auto"/>
            <w:right w:val="none" w:sz="0" w:space="0" w:color="auto"/>
          </w:divBdr>
        </w:div>
      </w:divsChild>
    </w:div>
    <w:div w:id="453788196">
      <w:bodyDiv w:val="1"/>
      <w:marLeft w:val="0"/>
      <w:marRight w:val="0"/>
      <w:marTop w:val="0"/>
      <w:marBottom w:val="0"/>
      <w:divBdr>
        <w:top w:val="none" w:sz="0" w:space="0" w:color="auto"/>
        <w:left w:val="none" w:sz="0" w:space="0" w:color="auto"/>
        <w:bottom w:val="none" w:sz="0" w:space="0" w:color="auto"/>
        <w:right w:val="none" w:sz="0" w:space="0" w:color="auto"/>
      </w:divBdr>
    </w:div>
    <w:div w:id="847402405">
      <w:bodyDiv w:val="1"/>
      <w:marLeft w:val="0"/>
      <w:marRight w:val="0"/>
      <w:marTop w:val="0"/>
      <w:marBottom w:val="0"/>
      <w:divBdr>
        <w:top w:val="none" w:sz="0" w:space="0" w:color="auto"/>
        <w:left w:val="none" w:sz="0" w:space="0" w:color="auto"/>
        <w:bottom w:val="none" w:sz="0" w:space="0" w:color="auto"/>
        <w:right w:val="none" w:sz="0" w:space="0" w:color="auto"/>
      </w:divBdr>
    </w:div>
    <w:div w:id="1353801570">
      <w:bodyDiv w:val="1"/>
      <w:marLeft w:val="0"/>
      <w:marRight w:val="0"/>
      <w:marTop w:val="0"/>
      <w:marBottom w:val="0"/>
      <w:divBdr>
        <w:top w:val="none" w:sz="0" w:space="0" w:color="auto"/>
        <w:left w:val="none" w:sz="0" w:space="0" w:color="auto"/>
        <w:bottom w:val="none" w:sz="0" w:space="0" w:color="auto"/>
        <w:right w:val="none" w:sz="0" w:space="0" w:color="auto"/>
      </w:divBdr>
      <w:divsChild>
        <w:div w:id="529300071">
          <w:marLeft w:val="0"/>
          <w:marRight w:val="0"/>
          <w:marTop w:val="0"/>
          <w:marBottom w:val="0"/>
          <w:divBdr>
            <w:top w:val="none" w:sz="0" w:space="0" w:color="auto"/>
            <w:left w:val="none" w:sz="0" w:space="0" w:color="auto"/>
            <w:bottom w:val="none" w:sz="0" w:space="0" w:color="auto"/>
            <w:right w:val="none" w:sz="0" w:space="0" w:color="auto"/>
          </w:divBdr>
        </w:div>
        <w:div w:id="1737631620">
          <w:marLeft w:val="0"/>
          <w:marRight w:val="0"/>
          <w:marTop w:val="0"/>
          <w:marBottom w:val="0"/>
          <w:divBdr>
            <w:top w:val="none" w:sz="0" w:space="0" w:color="auto"/>
            <w:left w:val="none" w:sz="0" w:space="0" w:color="auto"/>
            <w:bottom w:val="none" w:sz="0" w:space="0" w:color="auto"/>
            <w:right w:val="none" w:sz="0" w:space="0" w:color="auto"/>
          </w:divBdr>
        </w:div>
        <w:div w:id="1938781413">
          <w:marLeft w:val="0"/>
          <w:marRight w:val="0"/>
          <w:marTop w:val="0"/>
          <w:marBottom w:val="0"/>
          <w:divBdr>
            <w:top w:val="none" w:sz="0" w:space="0" w:color="auto"/>
            <w:left w:val="none" w:sz="0" w:space="0" w:color="auto"/>
            <w:bottom w:val="none" w:sz="0" w:space="0" w:color="auto"/>
            <w:right w:val="none" w:sz="0" w:space="0" w:color="auto"/>
          </w:divBdr>
        </w:div>
        <w:div w:id="636909372">
          <w:marLeft w:val="0"/>
          <w:marRight w:val="0"/>
          <w:marTop w:val="0"/>
          <w:marBottom w:val="0"/>
          <w:divBdr>
            <w:top w:val="none" w:sz="0" w:space="0" w:color="auto"/>
            <w:left w:val="none" w:sz="0" w:space="0" w:color="auto"/>
            <w:bottom w:val="none" w:sz="0" w:space="0" w:color="auto"/>
            <w:right w:val="none" w:sz="0" w:space="0" w:color="auto"/>
          </w:divBdr>
        </w:div>
        <w:div w:id="1862010453">
          <w:marLeft w:val="0"/>
          <w:marRight w:val="0"/>
          <w:marTop w:val="0"/>
          <w:marBottom w:val="0"/>
          <w:divBdr>
            <w:top w:val="none" w:sz="0" w:space="0" w:color="auto"/>
            <w:left w:val="none" w:sz="0" w:space="0" w:color="auto"/>
            <w:bottom w:val="none" w:sz="0" w:space="0" w:color="auto"/>
            <w:right w:val="none" w:sz="0" w:space="0" w:color="auto"/>
          </w:divBdr>
        </w:div>
        <w:div w:id="1771269745">
          <w:marLeft w:val="0"/>
          <w:marRight w:val="0"/>
          <w:marTop w:val="0"/>
          <w:marBottom w:val="0"/>
          <w:divBdr>
            <w:top w:val="none" w:sz="0" w:space="0" w:color="auto"/>
            <w:left w:val="none" w:sz="0" w:space="0" w:color="auto"/>
            <w:bottom w:val="none" w:sz="0" w:space="0" w:color="auto"/>
            <w:right w:val="none" w:sz="0" w:space="0" w:color="auto"/>
          </w:divBdr>
        </w:div>
        <w:div w:id="554315411">
          <w:marLeft w:val="0"/>
          <w:marRight w:val="0"/>
          <w:marTop w:val="0"/>
          <w:marBottom w:val="0"/>
          <w:divBdr>
            <w:top w:val="none" w:sz="0" w:space="0" w:color="auto"/>
            <w:left w:val="none" w:sz="0" w:space="0" w:color="auto"/>
            <w:bottom w:val="none" w:sz="0" w:space="0" w:color="auto"/>
            <w:right w:val="none" w:sz="0" w:space="0" w:color="auto"/>
          </w:divBdr>
        </w:div>
        <w:div w:id="1317147081">
          <w:marLeft w:val="0"/>
          <w:marRight w:val="0"/>
          <w:marTop w:val="0"/>
          <w:marBottom w:val="0"/>
          <w:divBdr>
            <w:top w:val="none" w:sz="0" w:space="0" w:color="auto"/>
            <w:left w:val="none" w:sz="0" w:space="0" w:color="auto"/>
            <w:bottom w:val="none" w:sz="0" w:space="0" w:color="auto"/>
            <w:right w:val="none" w:sz="0" w:space="0" w:color="auto"/>
          </w:divBdr>
        </w:div>
        <w:div w:id="1204366321">
          <w:marLeft w:val="0"/>
          <w:marRight w:val="0"/>
          <w:marTop w:val="0"/>
          <w:marBottom w:val="0"/>
          <w:divBdr>
            <w:top w:val="none" w:sz="0" w:space="0" w:color="auto"/>
            <w:left w:val="none" w:sz="0" w:space="0" w:color="auto"/>
            <w:bottom w:val="none" w:sz="0" w:space="0" w:color="auto"/>
            <w:right w:val="none" w:sz="0" w:space="0" w:color="auto"/>
          </w:divBdr>
        </w:div>
        <w:div w:id="1460339389">
          <w:marLeft w:val="0"/>
          <w:marRight w:val="0"/>
          <w:marTop w:val="0"/>
          <w:marBottom w:val="0"/>
          <w:divBdr>
            <w:top w:val="none" w:sz="0" w:space="0" w:color="auto"/>
            <w:left w:val="none" w:sz="0" w:space="0" w:color="auto"/>
            <w:bottom w:val="none" w:sz="0" w:space="0" w:color="auto"/>
            <w:right w:val="none" w:sz="0" w:space="0" w:color="auto"/>
          </w:divBdr>
        </w:div>
        <w:div w:id="64187708">
          <w:marLeft w:val="0"/>
          <w:marRight w:val="0"/>
          <w:marTop w:val="0"/>
          <w:marBottom w:val="0"/>
          <w:divBdr>
            <w:top w:val="none" w:sz="0" w:space="0" w:color="auto"/>
            <w:left w:val="none" w:sz="0" w:space="0" w:color="auto"/>
            <w:bottom w:val="none" w:sz="0" w:space="0" w:color="auto"/>
            <w:right w:val="none" w:sz="0" w:space="0" w:color="auto"/>
          </w:divBdr>
        </w:div>
        <w:div w:id="947737654">
          <w:marLeft w:val="0"/>
          <w:marRight w:val="0"/>
          <w:marTop w:val="0"/>
          <w:marBottom w:val="0"/>
          <w:divBdr>
            <w:top w:val="none" w:sz="0" w:space="0" w:color="auto"/>
            <w:left w:val="none" w:sz="0" w:space="0" w:color="auto"/>
            <w:bottom w:val="none" w:sz="0" w:space="0" w:color="auto"/>
            <w:right w:val="none" w:sz="0" w:space="0" w:color="auto"/>
          </w:divBdr>
        </w:div>
        <w:div w:id="829105139">
          <w:marLeft w:val="0"/>
          <w:marRight w:val="0"/>
          <w:marTop w:val="0"/>
          <w:marBottom w:val="0"/>
          <w:divBdr>
            <w:top w:val="none" w:sz="0" w:space="0" w:color="auto"/>
            <w:left w:val="none" w:sz="0" w:space="0" w:color="auto"/>
            <w:bottom w:val="none" w:sz="0" w:space="0" w:color="auto"/>
            <w:right w:val="none" w:sz="0" w:space="0" w:color="auto"/>
          </w:divBdr>
        </w:div>
        <w:div w:id="1127816795">
          <w:marLeft w:val="0"/>
          <w:marRight w:val="0"/>
          <w:marTop w:val="0"/>
          <w:marBottom w:val="0"/>
          <w:divBdr>
            <w:top w:val="none" w:sz="0" w:space="0" w:color="auto"/>
            <w:left w:val="none" w:sz="0" w:space="0" w:color="auto"/>
            <w:bottom w:val="none" w:sz="0" w:space="0" w:color="auto"/>
            <w:right w:val="none" w:sz="0" w:space="0" w:color="auto"/>
          </w:divBdr>
        </w:div>
        <w:div w:id="344870407">
          <w:marLeft w:val="0"/>
          <w:marRight w:val="0"/>
          <w:marTop w:val="0"/>
          <w:marBottom w:val="0"/>
          <w:divBdr>
            <w:top w:val="none" w:sz="0" w:space="0" w:color="auto"/>
            <w:left w:val="none" w:sz="0" w:space="0" w:color="auto"/>
            <w:bottom w:val="none" w:sz="0" w:space="0" w:color="auto"/>
            <w:right w:val="none" w:sz="0" w:space="0" w:color="auto"/>
          </w:divBdr>
        </w:div>
        <w:div w:id="203490985">
          <w:marLeft w:val="0"/>
          <w:marRight w:val="0"/>
          <w:marTop w:val="0"/>
          <w:marBottom w:val="0"/>
          <w:divBdr>
            <w:top w:val="none" w:sz="0" w:space="0" w:color="auto"/>
            <w:left w:val="none" w:sz="0" w:space="0" w:color="auto"/>
            <w:bottom w:val="none" w:sz="0" w:space="0" w:color="auto"/>
            <w:right w:val="none" w:sz="0" w:space="0" w:color="auto"/>
          </w:divBdr>
        </w:div>
        <w:div w:id="2126996054">
          <w:marLeft w:val="0"/>
          <w:marRight w:val="0"/>
          <w:marTop w:val="0"/>
          <w:marBottom w:val="0"/>
          <w:divBdr>
            <w:top w:val="none" w:sz="0" w:space="0" w:color="auto"/>
            <w:left w:val="none" w:sz="0" w:space="0" w:color="auto"/>
            <w:bottom w:val="none" w:sz="0" w:space="0" w:color="auto"/>
            <w:right w:val="none" w:sz="0" w:space="0" w:color="auto"/>
          </w:divBdr>
        </w:div>
        <w:div w:id="766660056">
          <w:marLeft w:val="0"/>
          <w:marRight w:val="0"/>
          <w:marTop w:val="0"/>
          <w:marBottom w:val="0"/>
          <w:divBdr>
            <w:top w:val="none" w:sz="0" w:space="0" w:color="auto"/>
            <w:left w:val="none" w:sz="0" w:space="0" w:color="auto"/>
            <w:bottom w:val="none" w:sz="0" w:space="0" w:color="auto"/>
            <w:right w:val="none" w:sz="0" w:space="0" w:color="auto"/>
          </w:divBdr>
        </w:div>
        <w:div w:id="162626138">
          <w:marLeft w:val="0"/>
          <w:marRight w:val="0"/>
          <w:marTop w:val="0"/>
          <w:marBottom w:val="0"/>
          <w:divBdr>
            <w:top w:val="none" w:sz="0" w:space="0" w:color="auto"/>
            <w:left w:val="none" w:sz="0" w:space="0" w:color="auto"/>
            <w:bottom w:val="none" w:sz="0" w:space="0" w:color="auto"/>
            <w:right w:val="none" w:sz="0" w:space="0" w:color="auto"/>
          </w:divBdr>
        </w:div>
        <w:div w:id="18435536">
          <w:marLeft w:val="0"/>
          <w:marRight w:val="0"/>
          <w:marTop w:val="0"/>
          <w:marBottom w:val="0"/>
          <w:divBdr>
            <w:top w:val="none" w:sz="0" w:space="0" w:color="auto"/>
            <w:left w:val="none" w:sz="0" w:space="0" w:color="auto"/>
            <w:bottom w:val="none" w:sz="0" w:space="0" w:color="auto"/>
            <w:right w:val="none" w:sz="0" w:space="0" w:color="auto"/>
          </w:divBdr>
        </w:div>
        <w:div w:id="966080401">
          <w:marLeft w:val="0"/>
          <w:marRight w:val="0"/>
          <w:marTop w:val="0"/>
          <w:marBottom w:val="0"/>
          <w:divBdr>
            <w:top w:val="none" w:sz="0" w:space="0" w:color="auto"/>
            <w:left w:val="none" w:sz="0" w:space="0" w:color="auto"/>
            <w:bottom w:val="none" w:sz="0" w:space="0" w:color="auto"/>
            <w:right w:val="none" w:sz="0" w:space="0" w:color="auto"/>
          </w:divBdr>
        </w:div>
        <w:div w:id="1416895553">
          <w:marLeft w:val="0"/>
          <w:marRight w:val="0"/>
          <w:marTop w:val="0"/>
          <w:marBottom w:val="0"/>
          <w:divBdr>
            <w:top w:val="none" w:sz="0" w:space="0" w:color="auto"/>
            <w:left w:val="none" w:sz="0" w:space="0" w:color="auto"/>
            <w:bottom w:val="none" w:sz="0" w:space="0" w:color="auto"/>
            <w:right w:val="none" w:sz="0" w:space="0" w:color="auto"/>
          </w:divBdr>
        </w:div>
        <w:div w:id="1772507290">
          <w:marLeft w:val="0"/>
          <w:marRight w:val="0"/>
          <w:marTop w:val="0"/>
          <w:marBottom w:val="0"/>
          <w:divBdr>
            <w:top w:val="none" w:sz="0" w:space="0" w:color="auto"/>
            <w:left w:val="none" w:sz="0" w:space="0" w:color="auto"/>
            <w:bottom w:val="none" w:sz="0" w:space="0" w:color="auto"/>
            <w:right w:val="none" w:sz="0" w:space="0" w:color="auto"/>
          </w:divBdr>
        </w:div>
        <w:div w:id="848258066">
          <w:marLeft w:val="0"/>
          <w:marRight w:val="0"/>
          <w:marTop w:val="0"/>
          <w:marBottom w:val="0"/>
          <w:divBdr>
            <w:top w:val="none" w:sz="0" w:space="0" w:color="auto"/>
            <w:left w:val="none" w:sz="0" w:space="0" w:color="auto"/>
            <w:bottom w:val="none" w:sz="0" w:space="0" w:color="auto"/>
            <w:right w:val="none" w:sz="0" w:space="0" w:color="auto"/>
          </w:divBdr>
        </w:div>
        <w:div w:id="546986911">
          <w:marLeft w:val="0"/>
          <w:marRight w:val="0"/>
          <w:marTop w:val="0"/>
          <w:marBottom w:val="0"/>
          <w:divBdr>
            <w:top w:val="none" w:sz="0" w:space="0" w:color="auto"/>
            <w:left w:val="none" w:sz="0" w:space="0" w:color="auto"/>
            <w:bottom w:val="none" w:sz="0" w:space="0" w:color="auto"/>
            <w:right w:val="none" w:sz="0" w:space="0" w:color="auto"/>
          </w:divBdr>
        </w:div>
        <w:div w:id="266815747">
          <w:marLeft w:val="0"/>
          <w:marRight w:val="0"/>
          <w:marTop w:val="0"/>
          <w:marBottom w:val="0"/>
          <w:divBdr>
            <w:top w:val="none" w:sz="0" w:space="0" w:color="auto"/>
            <w:left w:val="none" w:sz="0" w:space="0" w:color="auto"/>
            <w:bottom w:val="none" w:sz="0" w:space="0" w:color="auto"/>
            <w:right w:val="none" w:sz="0" w:space="0" w:color="auto"/>
          </w:divBdr>
        </w:div>
        <w:div w:id="142161405">
          <w:marLeft w:val="0"/>
          <w:marRight w:val="0"/>
          <w:marTop w:val="0"/>
          <w:marBottom w:val="0"/>
          <w:divBdr>
            <w:top w:val="none" w:sz="0" w:space="0" w:color="auto"/>
            <w:left w:val="none" w:sz="0" w:space="0" w:color="auto"/>
            <w:bottom w:val="none" w:sz="0" w:space="0" w:color="auto"/>
            <w:right w:val="none" w:sz="0" w:space="0" w:color="auto"/>
          </w:divBdr>
        </w:div>
      </w:divsChild>
    </w:div>
    <w:div w:id="1852259382">
      <w:bodyDiv w:val="1"/>
      <w:marLeft w:val="0"/>
      <w:marRight w:val="0"/>
      <w:marTop w:val="0"/>
      <w:marBottom w:val="0"/>
      <w:divBdr>
        <w:top w:val="none" w:sz="0" w:space="0" w:color="auto"/>
        <w:left w:val="none" w:sz="0" w:space="0" w:color="auto"/>
        <w:bottom w:val="none" w:sz="0" w:space="0" w:color="auto"/>
        <w:right w:val="none" w:sz="0" w:space="0" w:color="auto"/>
      </w:divBdr>
      <w:divsChild>
        <w:div w:id="2119132222">
          <w:marLeft w:val="0"/>
          <w:marRight w:val="0"/>
          <w:marTop w:val="0"/>
          <w:marBottom w:val="0"/>
          <w:divBdr>
            <w:top w:val="none" w:sz="0" w:space="0" w:color="auto"/>
            <w:left w:val="none" w:sz="0" w:space="0" w:color="auto"/>
            <w:bottom w:val="none" w:sz="0" w:space="0" w:color="auto"/>
            <w:right w:val="none" w:sz="0" w:space="0" w:color="auto"/>
          </w:divBdr>
        </w:div>
        <w:div w:id="1465583265">
          <w:marLeft w:val="0"/>
          <w:marRight w:val="0"/>
          <w:marTop w:val="0"/>
          <w:marBottom w:val="0"/>
          <w:divBdr>
            <w:top w:val="none" w:sz="0" w:space="0" w:color="auto"/>
            <w:left w:val="none" w:sz="0" w:space="0" w:color="auto"/>
            <w:bottom w:val="none" w:sz="0" w:space="0" w:color="auto"/>
            <w:right w:val="none" w:sz="0" w:space="0" w:color="auto"/>
          </w:divBdr>
        </w:div>
        <w:div w:id="1176386080">
          <w:marLeft w:val="0"/>
          <w:marRight w:val="0"/>
          <w:marTop w:val="0"/>
          <w:marBottom w:val="0"/>
          <w:divBdr>
            <w:top w:val="none" w:sz="0" w:space="0" w:color="auto"/>
            <w:left w:val="none" w:sz="0" w:space="0" w:color="auto"/>
            <w:bottom w:val="none" w:sz="0" w:space="0" w:color="auto"/>
            <w:right w:val="none" w:sz="0" w:space="0" w:color="auto"/>
          </w:divBdr>
        </w:div>
        <w:div w:id="1980108073">
          <w:marLeft w:val="0"/>
          <w:marRight w:val="0"/>
          <w:marTop w:val="0"/>
          <w:marBottom w:val="0"/>
          <w:divBdr>
            <w:top w:val="none" w:sz="0" w:space="0" w:color="auto"/>
            <w:left w:val="none" w:sz="0" w:space="0" w:color="auto"/>
            <w:bottom w:val="none" w:sz="0" w:space="0" w:color="auto"/>
            <w:right w:val="none" w:sz="0" w:space="0" w:color="auto"/>
          </w:divBdr>
        </w:div>
      </w:divsChild>
    </w:div>
    <w:div w:id="2072144778">
      <w:bodyDiv w:val="1"/>
      <w:marLeft w:val="0"/>
      <w:marRight w:val="0"/>
      <w:marTop w:val="0"/>
      <w:marBottom w:val="0"/>
      <w:divBdr>
        <w:top w:val="none" w:sz="0" w:space="0" w:color="auto"/>
        <w:left w:val="none" w:sz="0" w:space="0" w:color="auto"/>
        <w:bottom w:val="none" w:sz="0" w:space="0" w:color="auto"/>
        <w:right w:val="none" w:sz="0" w:space="0" w:color="auto"/>
      </w:divBdr>
      <w:divsChild>
        <w:div w:id="1053500">
          <w:marLeft w:val="0"/>
          <w:marRight w:val="0"/>
          <w:marTop w:val="0"/>
          <w:marBottom w:val="0"/>
          <w:divBdr>
            <w:top w:val="none" w:sz="0" w:space="0" w:color="auto"/>
            <w:left w:val="none" w:sz="0" w:space="0" w:color="auto"/>
            <w:bottom w:val="none" w:sz="0" w:space="0" w:color="auto"/>
            <w:right w:val="none" w:sz="0" w:space="0" w:color="auto"/>
          </w:divBdr>
        </w:div>
        <w:div w:id="1968388966">
          <w:marLeft w:val="0"/>
          <w:marRight w:val="0"/>
          <w:marTop w:val="0"/>
          <w:marBottom w:val="0"/>
          <w:divBdr>
            <w:top w:val="none" w:sz="0" w:space="0" w:color="auto"/>
            <w:left w:val="none" w:sz="0" w:space="0" w:color="auto"/>
            <w:bottom w:val="none" w:sz="0" w:space="0" w:color="auto"/>
            <w:right w:val="none" w:sz="0" w:space="0" w:color="auto"/>
          </w:divBdr>
        </w:div>
        <w:div w:id="1072004627">
          <w:marLeft w:val="0"/>
          <w:marRight w:val="0"/>
          <w:marTop w:val="0"/>
          <w:marBottom w:val="0"/>
          <w:divBdr>
            <w:top w:val="none" w:sz="0" w:space="0" w:color="auto"/>
            <w:left w:val="none" w:sz="0" w:space="0" w:color="auto"/>
            <w:bottom w:val="none" w:sz="0" w:space="0" w:color="auto"/>
            <w:right w:val="none" w:sz="0" w:space="0" w:color="auto"/>
          </w:divBdr>
        </w:div>
        <w:div w:id="1584072911">
          <w:marLeft w:val="0"/>
          <w:marRight w:val="0"/>
          <w:marTop w:val="0"/>
          <w:marBottom w:val="0"/>
          <w:divBdr>
            <w:top w:val="none" w:sz="0" w:space="0" w:color="auto"/>
            <w:left w:val="none" w:sz="0" w:space="0" w:color="auto"/>
            <w:bottom w:val="none" w:sz="0" w:space="0" w:color="auto"/>
            <w:right w:val="none" w:sz="0" w:space="0" w:color="auto"/>
          </w:divBdr>
        </w:div>
        <w:div w:id="1878852684">
          <w:marLeft w:val="0"/>
          <w:marRight w:val="0"/>
          <w:marTop w:val="0"/>
          <w:marBottom w:val="0"/>
          <w:divBdr>
            <w:top w:val="none" w:sz="0" w:space="0" w:color="auto"/>
            <w:left w:val="none" w:sz="0" w:space="0" w:color="auto"/>
            <w:bottom w:val="none" w:sz="0" w:space="0" w:color="auto"/>
            <w:right w:val="none" w:sz="0" w:space="0" w:color="auto"/>
          </w:divBdr>
        </w:div>
        <w:div w:id="1698461373">
          <w:marLeft w:val="0"/>
          <w:marRight w:val="0"/>
          <w:marTop w:val="0"/>
          <w:marBottom w:val="0"/>
          <w:divBdr>
            <w:top w:val="none" w:sz="0" w:space="0" w:color="auto"/>
            <w:left w:val="none" w:sz="0" w:space="0" w:color="auto"/>
            <w:bottom w:val="none" w:sz="0" w:space="0" w:color="auto"/>
            <w:right w:val="none" w:sz="0" w:space="0" w:color="auto"/>
          </w:divBdr>
        </w:div>
        <w:div w:id="1488397939">
          <w:marLeft w:val="0"/>
          <w:marRight w:val="0"/>
          <w:marTop w:val="0"/>
          <w:marBottom w:val="0"/>
          <w:divBdr>
            <w:top w:val="none" w:sz="0" w:space="0" w:color="auto"/>
            <w:left w:val="none" w:sz="0" w:space="0" w:color="auto"/>
            <w:bottom w:val="none" w:sz="0" w:space="0" w:color="auto"/>
            <w:right w:val="none" w:sz="0" w:space="0" w:color="auto"/>
          </w:divBdr>
        </w:div>
      </w:divsChild>
    </w:div>
    <w:div w:id="2116167570">
      <w:bodyDiv w:val="1"/>
      <w:marLeft w:val="0"/>
      <w:marRight w:val="0"/>
      <w:marTop w:val="0"/>
      <w:marBottom w:val="0"/>
      <w:divBdr>
        <w:top w:val="none" w:sz="0" w:space="0" w:color="auto"/>
        <w:left w:val="none" w:sz="0" w:space="0" w:color="auto"/>
        <w:bottom w:val="none" w:sz="0" w:space="0" w:color="auto"/>
        <w:right w:val="none" w:sz="0" w:space="0" w:color="auto"/>
      </w:divBdr>
      <w:divsChild>
        <w:div w:id="1648246219">
          <w:marLeft w:val="0"/>
          <w:marRight w:val="0"/>
          <w:marTop w:val="0"/>
          <w:marBottom w:val="0"/>
          <w:divBdr>
            <w:top w:val="none" w:sz="0" w:space="0" w:color="auto"/>
            <w:left w:val="none" w:sz="0" w:space="0" w:color="auto"/>
            <w:bottom w:val="none" w:sz="0" w:space="0" w:color="auto"/>
            <w:right w:val="none" w:sz="0" w:space="0" w:color="auto"/>
          </w:divBdr>
        </w:div>
        <w:div w:id="683021672">
          <w:marLeft w:val="0"/>
          <w:marRight w:val="0"/>
          <w:marTop w:val="0"/>
          <w:marBottom w:val="0"/>
          <w:divBdr>
            <w:top w:val="none" w:sz="0" w:space="0" w:color="auto"/>
            <w:left w:val="none" w:sz="0" w:space="0" w:color="auto"/>
            <w:bottom w:val="none" w:sz="0" w:space="0" w:color="auto"/>
            <w:right w:val="none" w:sz="0" w:space="0" w:color="auto"/>
          </w:divBdr>
        </w:div>
        <w:div w:id="1101339393">
          <w:marLeft w:val="0"/>
          <w:marRight w:val="0"/>
          <w:marTop w:val="0"/>
          <w:marBottom w:val="0"/>
          <w:divBdr>
            <w:top w:val="none" w:sz="0" w:space="0" w:color="auto"/>
            <w:left w:val="none" w:sz="0" w:space="0" w:color="auto"/>
            <w:bottom w:val="none" w:sz="0" w:space="0" w:color="auto"/>
            <w:right w:val="none" w:sz="0" w:space="0" w:color="auto"/>
          </w:divBdr>
        </w:div>
        <w:div w:id="302586059">
          <w:marLeft w:val="0"/>
          <w:marRight w:val="0"/>
          <w:marTop w:val="0"/>
          <w:marBottom w:val="0"/>
          <w:divBdr>
            <w:top w:val="none" w:sz="0" w:space="0" w:color="auto"/>
            <w:left w:val="none" w:sz="0" w:space="0" w:color="auto"/>
            <w:bottom w:val="none" w:sz="0" w:space="0" w:color="auto"/>
            <w:right w:val="none" w:sz="0" w:space="0" w:color="auto"/>
          </w:divBdr>
        </w:div>
        <w:div w:id="817847371">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microsoft.com/office/2011/relationships/people" Target="peop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133</TotalTime>
  <Pages>1</Pages>
  <Words>637</Words>
  <Characters>3634</Characters>
  <Application>Microsoft Office Word</Application>
  <DocSecurity>0</DocSecurity>
  <Lines>30</Lines>
  <Paragraphs>8</Paragraphs>
  <ScaleCrop>false</ScaleCrop>
  <Company>省经济和信息化委员会</Company>
  <LinksUpToDate>false</LinksUpToDate>
  <CharactersWithSpaces>4263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附件1</dc:title>
  <dc:creator>王宁涛</dc:creator>
  <cp:lastModifiedBy>陈宇晖</cp:lastModifiedBy>
  <cp:revision>16</cp:revision>
  <dcterms:created xsi:type="dcterms:W3CDTF">2019-09-09T00:46:00Z</dcterms:created>
  <dcterms:modified xsi:type="dcterms:W3CDTF">2025-04-17T11:14:00Z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2052-11.8.2.1131</vt:lpwstr>
  </property>
  <property fmtid="{D5CDD505-2E9C-101B-9397-08002B2CF9AE}" pid="3" name="ICV">
    <vt:lpwstr>049B4F499E4C42D487CE4B6863559536_12</vt:lpwstr>
  </property>
</Properties>
</file>